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5ACDC" w14:textId="77777777" w:rsidR="00A52A3C" w:rsidRDefault="00C91458">
      <w:pPr>
        <w:tabs>
          <w:tab w:val="left" w:leader="underscore" w:pos="6256"/>
        </w:tabs>
        <w:jc w:val="center"/>
        <w:rPr>
          <w:rFonts w:ascii="Times New Roman" w:eastAsia="Times New Roman" w:hAnsi="Times New Roman" w:cs="Times New Roman"/>
          <w:b/>
          <w:bCs/>
          <w:color w:val="auto"/>
          <w:sz w:val="22"/>
          <w:szCs w:val="15"/>
        </w:rPr>
      </w:pPr>
      <w:r>
        <w:rPr>
          <w:rFonts w:ascii="Times New Roman" w:eastAsia="Times New Roman" w:hAnsi="Times New Roman" w:cs="Times New Roman"/>
          <w:b/>
          <w:bCs/>
          <w:color w:val="auto"/>
          <w:sz w:val="22"/>
          <w:szCs w:val="15"/>
        </w:rPr>
        <w:t>ДОГОВОР №___________</w:t>
      </w:r>
    </w:p>
    <w:p w14:paraId="0CC579D2" w14:textId="77777777" w:rsidR="00A52A3C" w:rsidRDefault="00C91458">
      <w:pPr>
        <w:jc w:val="center"/>
        <w:rPr>
          <w:rFonts w:ascii="Times New Roman" w:eastAsia="Times New Roman" w:hAnsi="Times New Roman" w:cs="Times New Roman"/>
          <w:b/>
          <w:bCs/>
          <w:color w:val="auto"/>
          <w:sz w:val="22"/>
          <w:szCs w:val="15"/>
        </w:rPr>
      </w:pPr>
      <w:r>
        <w:rPr>
          <w:rFonts w:ascii="Times New Roman" w:eastAsia="Times New Roman" w:hAnsi="Times New Roman" w:cs="Times New Roman"/>
          <w:b/>
          <w:bCs/>
          <w:color w:val="auto"/>
          <w:sz w:val="22"/>
          <w:szCs w:val="15"/>
        </w:rPr>
        <w:t>на оказание услуг по обращению с твердыми коммунальными отходами</w:t>
      </w:r>
    </w:p>
    <w:p w14:paraId="0EDF378C" w14:textId="77777777" w:rsidR="00A52A3C" w:rsidRDefault="00A52A3C">
      <w:pPr>
        <w:ind w:left="20"/>
        <w:jc w:val="center"/>
        <w:rPr>
          <w:rFonts w:ascii="Times New Roman" w:eastAsia="Times New Roman" w:hAnsi="Times New Roman" w:cs="Times New Roman"/>
          <w:b/>
          <w:bCs/>
          <w:color w:val="auto"/>
          <w:sz w:val="22"/>
          <w:szCs w:val="15"/>
        </w:rPr>
      </w:pPr>
    </w:p>
    <w:p w14:paraId="2462A990" w14:textId="4B3CCBF7" w:rsidR="00A52A3C" w:rsidRDefault="00C91458">
      <w:pPr>
        <w:widowControl/>
        <w:autoSpaceDE w:val="0"/>
        <w:autoSpaceDN w:val="0"/>
        <w:jc w:val="both"/>
        <w:rPr>
          <w:rFonts w:ascii="Times New Roman" w:eastAsia="Times New Roman" w:hAnsi="Times New Roman" w:cs="Times New Roman"/>
          <w:b/>
          <w:color w:val="auto"/>
          <w:sz w:val="20"/>
          <w:szCs w:val="20"/>
          <w:lang w:bidi="ar-SA"/>
        </w:rPr>
      </w:pPr>
      <w:r>
        <w:rPr>
          <w:rFonts w:ascii="Times New Roman" w:eastAsia="Times New Roman" w:hAnsi="Times New Roman" w:cs="Times New Roman"/>
          <w:color w:val="auto"/>
          <w:sz w:val="22"/>
          <w:szCs w:val="22"/>
          <w:lang w:bidi="ar-SA"/>
        </w:rPr>
        <w:t>г. Москва</w:t>
      </w:r>
      <w:r>
        <w:rPr>
          <w:rFonts w:ascii="Times New Roman" w:eastAsia="Times New Roman" w:hAnsi="Times New Roman" w:cs="Times New Roman"/>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r>
      <w:r>
        <w:rPr>
          <w:rFonts w:ascii="Times New Roman" w:eastAsia="Times New Roman" w:hAnsi="Times New Roman" w:cs="Times New Roman"/>
          <w:b/>
          <w:color w:val="auto"/>
          <w:sz w:val="22"/>
          <w:szCs w:val="22"/>
          <w:lang w:bidi="ar-SA"/>
        </w:rPr>
        <w:tab/>
        <w:t xml:space="preserve">       «</w:t>
      </w:r>
      <w:r>
        <w:rPr>
          <w:rFonts w:ascii="Times New Roman" w:eastAsia="Times New Roman" w:hAnsi="Times New Roman" w:cs="Times New Roman"/>
          <w:b/>
          <w:color w:val="auto"/>
          <w:sz w:val="20"/>
          <w:szCs w:val="20"/>
          <w:lang w:bidi="ar-SA"/>
        </w:rPr>
        <w:t>____</w:t>
      </w:r>
      <w:r>
        <w:rPr>
          <w:rFonts w:ascii="Times New Roman" w:eastAsia="Times New Roman" w:hAnsi="Times New Roman" w:cs="Times New Roman"/>
          <w:b/>
          <w:color w:val="auto"/>
          <w:sz w:val="22"/>
          <w:szCs w:val="22"/>
          <w:lang w:bidi="ar-SA"/>
        </w:rPr>
        <w:t>»</w:t>
      </w:r>
      <w:r>
        <w:rPr>
          <w:rFonts w:ascii="Times New Roman" w:eastAsia="Times New Roman" w:hAnsi="Times New Roman" w:cs="Times New Roman"/>
          <w:b/>
          <w:color w:val="auto"/>
          <w:sz w:val="20"/>
          <w:szCs w:val="20"/>
          <w:lang w:bidi="ar-SA"/>
        </w:rPr>
        <w:t>__________________ 202</w:t>
      </w:r>
      <w:r w:rsidR="00B322A1">
        <w:rPr>
          <w:rFonts w:ascii="Times New Roman" w:eastAsia="Times New Roman" w:hAnsi="Times New Roman" w:cs="Times New Roman"/>
          <w:b/>
          <w:color w:val="auto"/>
          <w:sz w:val="20"/>
          <w:szCs w:val="20"/>
          <w:lang w:bidi="ar-SA"/>
        </w:rPr>
        <w:t>_</w:t>
      </w:r>
      <w:r>
        <w:rPr>
          <w:rFonts w:ascii="Times New Roman" w:eastAsia="Times New Roman" w:hAnsi="Times New Roman" w:cs="Times New Roman"/>
          <w:b/>
          <w:color w:val="auto"/>
          <w:sz w:val="20"/>
          <w:szCs w:val="20"/>
          <w:lang w:bidi="ar-SA"/>
        </w:rPr>
        <w:t xml:space="preserve"> г.</w:t>
      </w:r>
    </w:p>
    <w:p w14:paraId="780FB986" w14:textId="77777777" w:rsidR="00A52A3C" w:rsidRDefault="00A52A3C">
      <w:pPr>
        <w:autoSpaceDE w:val="0"/>
        <w:autoSpaceDN w:val="0"/>
        <w:jc w:val="both"/>
        <w:rPr>
          <w:rFonts w:ascii="Times New Roman" w:eastAsia="Times New Roman" w:hAnsi="Times New Roman" w:cs="Times New Roman"/>
          <w:color w:val="auto"/>
          <w:sz w:val="22"/>
          <w:szCs w:val="22"/>
          <w:lang w:bidi="ar-SA"/>
        </w:rPr>
      </w:pPr>
    </w:p>
    <w:p w14:paraId="0E4D3D13" w14:textId="77777777" w:rsidR="00A52A3C" w:rsidRDefault="00C91458">
      <w:pPr>
        <w:tabs>
          <w:tab w:val="left" w:pos="5270"/>
        </w:tabs>
        <w:ind w:firstLine="709"/>
        <w:jc w:val="both"/>
        <w:rPr>
          <w:rFonts w:ascii="Times New Roman" w:eastAsia="Times New Roman" w:hAnsi="Times New Roman" w:cs="Times New Roman"/>
          <w:color w:val="auto"/>
          <w:sz w:val="22"/>
          <w:szCs w:val="22"/>
        </w:rPr>
      </w:pPr>
      <w:r w:rsidRPr="007D4E1B">
        <w:rPr>
          <w:rFonts w:ascii="Times New Roman" w:eastAsia="Times New Roman" w:hAnsi="Times New Roman" w:cs="Times New Roman"/>
          <w:b/>
          <w:color w:val="auto"/>
          <w:sz w:val="22"/>
          <w:szCs w:val="22"/>
        </w:rPr>
        <w:t>Государственное унитарное предприятие города Москвы «Экотехпром» (ГУП «Экотехпром»)</w:t>
      </w:r>
      <w:r>
        <w:rPr>
          <w:rFonts w:ascii="Times New Roman" w:eastAsia="Times New Roman" w:hAnsi="Times New Roman" w:cs="Times New Roman"/>
          <w:color w:val="auto"/>
          <w:sz w:val="22"/>
          <w:szCs w:val="22"/>
        </w:rPr>
        <w:t xml:space="preserve">, именуемое в дальнейшем Региональный оператор, действующее на основании Соглашения об организации деятельности по обращению с твердыми коммунальными отходами на территории города Москвы от 13.05.2021 № 110-ДЖКХ/21 и Приказа Департамента жилищно-коммунального хозяйства города Москвы от 13.05.2021 № 01-01-13-105/21 «О присвоении статуса регионального оператора по обращению с твердыми коммунальными отходами» в лице </w:t>
      </w:r>
      <w:r w:rsidRPr="007D4E1B">
        <w:rPr>
          <w:rFonts w:ascii="Times New Roman" w:eastAsia="Times New Roman" w:hAnsi="Times New Roman" w:cs="Times New Roman"/>
          <w:b/>
          <w:color w:val="auto"/>
          <w:sz w:val="22"/>
          <w:szCs w:val="22"/>
        </w:rPr>
        <w:t>ООО «Хартия»</w:t>
      </w:r>
      <w:r>
        <w:rPr>
          <w:rFonts w:ascii="Times New Roman" w:eastAsia="Times New Roman" w:hAnsi="Times New Roman" w:cs="Times New Roman"/>
          <w:color w:val="auto"/>
          <w:sz w:val="22"/>
          <w:szCs w:val="22"/>
        </w:rPr>
        <w:t xml:space="preserve">, действующего на основании Договора на оказание комплексной услуги по обращению с твердыми коммунальными отходами на территории </w:t>
      </w:r>
      <w:r w:rsidRPr="004F1D17">
        <w:rPr>
          <w:rFonts w:ascii="Times New Roman" w:eastAsia="Times New Roman" w:hAnsi="Times New Roman" w:cs="Times New Roman"/>
          <w:b/>
          <w:color w:val="auto"/>
          <w:sz w:val="22"/>
          <w:szCs w:val="22"/>
        </w:rPr>
        <w:t>Восточного административного округа города Москвы</w:t>
      </w:r>
      <w:r>
        <w:rPr>
          <w:rFonts w:ascii="Times New Roman" w:eastAsia="Times New Roman" w:hAnsi="Times New Roman" w:cs="Times New Roman"/>
          <w:color w:val="auto"/>
          <w:sz w:val="22"/>
          <w:szCs w:val="22"/>
        </w:rPr>
        <w:t xml:space="preserve"> от 01.10.2021 № 32110565923 и доверенности от 22.10.2021 № 01-07-172/1, в лице руководителя абонентской службы Кузнецова Михаила Юрьевича, действующего на основании доверенности от 10.11.2021 № 158/Ю-2021, с одной стороны, и </w:t>
      </w:r>
      <w:r w:rsidR="00571446" w:rsidRPr="00571446">
        <w:rPr>
          <w:rFonts w:ascii="Times New Roman" w:hAnsi="Times New Roman" w:cs="Times New Roman"/>
          <w:sz w:val="22"/>
          <w:szCs w:val="22"/>
        </w:rPr>
        <w:t xml:space="preserve">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w:t>
      </w:r>
      <w:r w:rsidR="00571446" w:rsidRPr="00571446">
        <w:rPr>
          <w:rFonts w:ascii="Times New Roman" w:hAnsi="Times New Roman" w:cs="Times New Roman"/>
          <w:b/>
          <w:sz w:val="22"/>
          <w:szCs w:val="22"/>
        </w:rPr>
        <w:t>(ГМЦ Росстата),</w:t>
      </w:r>
      <w:r w:rsidR="00571446" w:rsidRPr="00571446">
        <w:rPr>
          <w:rFonts w:ascii="Times New Roman" w:eastAsia="Times New Roman" w:hAnsi="Times New Roman" w:cs="Times New Roman"/>
          <w:color w:val="auto"/>
          <w:sz w:val="22"/>
          <w:szCs w:val="22"/>
        </w:rPr>
        <w:t xml:space="preserve"> </w:t>
      </w:r>
      <w:r>
        <w:rPr>
          <w:rFonts w:ascii="Times New Roman" w:eastAsia="Times New Roman" w:hAnsi="Times New Roman" w:cs="Times New Roman"/>
          <w:color w:val="auto"/>
          <w:sz w:val="22"/>
          <w:szCs w:val="22"/>
        </w:rPr>
        <w:t xml:space="preserve">именуемое в дальнейшем Потребитель, в лице </w:t>
      </w:r>
      <w:r w:rsidR="00571446" w:rsidRPr="00571446">
        <w:rPr>
          <w:rFonts w:ascii="Times New Roman" w:hAnsi="Times New Roman" w:cs="Times New Roman"/>
          <w:color w:val="auto"/>
          <w:sz w:val="22"/>
          <w:szCs w:val="22"/>
        </w:rPr>
        <w:t xml:space="preserve">временно исполняющего обязанности директора </w:t>
      </w:r>
      <w:proofErr w:type="spellStart"/>
      <w:r w:rsidR="00571446" w:rsidRPr="00571446">
        <w:rPr>
          <w:rFonts w:ascii="Times New Roman" w:hAnsi="Times New Roman" w:cs="Times New Roman"/>
          <w:color w:val="auto"/>
          <w:sz w:val="22"/>
          <w:szCs w:val="22"/>
        </w:rPr>
        <w:t>Выскребенцева</w:t>
      </w:r>
      <w:proofErr w:type="spellEnd"/>
      <w:r w:rsidR="00571446" w:rsidRPr="00571446">
        <w:rPr>
          <w:rFonts w:ascii="Times New Roman" w:hAnsi="Times New Roman" w:cs="Times New Roman"/>
          <w:color w:val="auto"/>
          <w:sz w:val="22"/>
          <w:szCs w:val="22"/>
        </w:rPr>
        <w:t xml:space="preserve"> Александра Юрьевича,</w:t>
      </w:r>
      <w:r>
        <w:rPr>
          <w:rFonts w:ascii="Times New Roman" w:eastAsia="Times New Roman" w:hAnsi="Times New Roman" w:cs="Times New Roman"/>
          <w:color w:val="auto"/>
          <w:sz w:val="22"/>
          <w:szCs w:val="22"/>
        </w:rPr>
        <w:t xml:space="preserve"> действующего на основании </w:t>
      </w:r>
      <w:r w:rsidR="00571446" w:rsidRPr="00571446">
        <w:rPr>
          <w:rFonts w:ascii="Times New Roman" w:hAnsi="Times New Roman" w:cs="Times New Roman"/>
          <w:color w:val="auto"/>
          <w:sz w:val="22"/>
          <w:szCs w:val="22"/>
        </w:rPr>
        <w:t>приказа Росстата от 20.02.2021 №13/</w:t>
      </w:r>
      <w:proofErr w:type="spellStart"/>
      <w:r w:rsidR="00571446" w:rsidRPr="00571446">
        <w:rPr>
          <w:rFonts w:ascii="Times New Roman" w:hAnsi="Times New Roman" w:cs="Times New Roman"/>
          <w:color w:val="auto"/>
          <w:sz w:val="22"/>
          <w:szCs w:val="22"/>
        </w:rPr>
        <w:t>кт</w:t>
      </w:r>
      <w:proofErr w:type="spellEnd"/>
      <w:r w:rsidR="00571446" w:rsidRPr="00571446">
        <w:rPr>
          <w:rFonts w:ascii="Times New Roman" w:hAnsi="Times New Roman" w:cs="Times New Roman"/>
          <w:color w:val="auto"/>
          <w:sz w:val="22"/>
          <w:szCs w:val="22"/>
        </w:rPr>
        <w:t>,</w:t>
      </w:r>
      <w:r w:rsidR="00571446" w:rsidRPr="00A019CE">
        <w:rPr>
          <w:color w:val="auto"/>
          <w:sz w:val="22"/>
          <w:szCs w:val="22"/>
        </w:rPr>
        <w:t xml:space="preserve"> </w:t>
      </w:r>
      <w:r>
        <w:rPr>
          <w:rFonts w:ascii="Times New Roman" w:eastAsia="Times New Roman" w:hAnsi="Times New Roman" w:cs="Times New Roman"/>
          <w:color w:val="auto"/>
          <w:sz w:val="22"/>
          <w:szCs w:val="22"/>
        </w:rPr>
        <w:t xml:space="preserve">с другой стороны, совместно именуемые Стороны, заключили в соответствии с Федеральным законом от 18 июля 2011 года № 223-ФЗ «О закупках товаров, работ, услуг отдельными видами юридических лиц» настоящий Договор о нижеследующем. </w:t>
      </w:r>
    </w:p>
    <w:p w14:paraId="442CAAE3" w14:textId="77777777" w:rsidR="00A52A3C" w:rsidRDefault="00A52A3C">
      <w:pPr>
        <w:tabs>
          <w:tab w:val="left" w:pos="5270"/>
        </w:tabs>
        <w:ind w:firstLine="709"/>
        <w:jc w:val="both"/>
        <w:rPr>
          <w:rFonts w:ascii="Times New Roman" w:eastAsia="Times New Roman" w:hAnsi="Times New Roman" w:cs="Times New Roman"/>
          <w:color w:val="auto"/>
          <w:sz w:val="22"/>
          <w:szCs w:val="22"/>
        </w:rPr>
      </w:pPr>
    </w:p>
    <w:p w14:paraId="00A4AE05" w14:textId="77777777" w:rsidR="00A52A3C" w:rsidRDefault="00C91458">
      <w:pPr>
        <w:tabs>
          <w:tab w:val="left" w:pos="5270"/>
        </w:tabs>
        <w:ind w:firstLine="709"/>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Общие положения</w:t>
      </w:r>
    </w:p>
    <w:p w14:paraId="48B4AA57" w14:textId="77777777" w:rsidR="00A52A3C" w:rsidRDefault="00A52A3C">
      <w:pPr>
        <w:tabs>
          <w:tab w:val="left" w:pos="5270"/>
        </w:tabs>
        <w:ind w:firstLine="709"/>
        <w:jc w:val="center"/>
        <w:rPr>
          <w:rFonts w:ascii="Times New Roman" w:eastAsia="Times New Roman" w:hAnsi="Times New Roman" w:cs="Times New Roman"/>
          <w:b/>
          <w:bCs/>
          <w:color w:val="auto"/>
          <w:sz w:val="22"/>
          <w:szCs w:val="22"/>
        </w:rPr>
      </w:pPr>
    </w:p>
    <w:p w14:paraId="55F7B21C"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рамках исполнения настоящего Договора Стороны руководствуются законодательством Российской Федерации, а также правовыми актами города Москвы в сфере обращения с отходами, в том числе, но не ограничиваясь:</w:t>
      </w:r>
    </w:p>
    <w:p w14:paraId="1A78ADB2"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Федеральным законом от 24 июня 1998 г. № 89-ФЗ «Об отходах производства и потребления»;</w:t>
      </w:r>
    </w:p>
    <w:p w14:paraId="22AC511E"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постановлением Правительства Российской Федерации от 12 ноября 2016 г. № 1156 «Об обращении с твердыми коммунальными отходами и внесении изменения в постановление Правительства Российской Федерации от 25 августа 2008 г. № 641»;</w:t>
      </w:r>
    </w:p>
    <w:p w14:paraId="47B0C25E"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постановлением Правительства Российской Федерации от 3 июня 2016 г. № 505 «Об утверждении Правил коммерческого учета объема и (или) массы твердых коммунальных отходов»;</w:t>
      </w:r>
    </w:p>
    <w:p w14:paraId="631D5B26"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Законом города Москвы от 30 ноября 2005 г. № 68 «Об отходах производства и потребления в городе Москве»;</w:t>
      </w:r>
    </w:p>
    <w:p w14:paraId="783EBA2F"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Законом города Москвы от 12 июля 2002 г. № 42 «О соблюдении покоя граждан и тишины в ночное время в городе Москве»;</w:t>
      </w:r>
    </w:p>
    <w:p w14:paraId="1979A72B" w14:textId="77777777" w:rsidR="00A52A3C" w:rsidRDefault="00C91458">
      <w:pPr>
        <w:numPr>
          <w:ilvl w:val="1"/>
          <w:numId w:val="2"/>
        </w:numPr>
        <w:tabs>
          <w:tab w:val="left" w:pos="94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постановлением Правительства Москвы от 27.10.2020 № 1813-ПП «Об утверждении Порядка накопления твердых коммунальных отходов (в том числе их раздельного накопления) на территории города Москвы и внесении изменений в постановления Правительства Москвы от 24 февраля 2010 г. № 157-ПП и от 28 ноября 2017 г. № 915-ПП»;</w:t>
      </w:r>
    </w:p>
    <w:p w14:paraId="6B0EED77" w14:textId="77777777" w:rsidR="00A52A3C" w:rsidRDefault="00C91458">
      <w:pPr>
        <w:numPr>
          <w:ilvl w:val="1"/>
          <w:numId w:val="2"/>
        </w:numPr>
        <w:tabs>
          <w:tab w:val="left" w:pos="93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постановлением Правительства Москвы от 9 ноября 1999 г. № 1018 «Об утверждении Правил санитарного содержания территорий, организации уборки и обеспечения чистоты и порядка в городе Москве»;</w:t>
      </w:r>
    </w:p>
    <w:p w14:paraId="36B8EE0F" w14:textId="77777777" w:rsidR="00A52A3C" w:rsidRDefault="00C91458">
      <w:pPr>
        <w:numPr>
          <w:ilvl w:val="1"/>
          <w:numId w:val="2"/>
        </w:numPr>
        <w:tabs>
          <w:tab w:val="left" w:pos="93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распоряжением Департамента жилищно-коммунального хозяйства города Москвы от 27.11.2019 № 01-01-14-513/19 «Об утверждении нормативов накопления ТКО»;</w:t>
      </w:r>
    </w:p>
    <w:p w14:paraId="6F918ACA" w14:textId="77777777" w:rsidR="00A52A3C" w:rsidRDefault="00C91458">
      <w:pPr>
        <w:numPr>
          <w:ilvl w:val="1"/>
          <w:numId w:val="2"/>
        </w:numPr>
        <w:tabs>
          <w:tab w:val="left" w:pos="93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другими правовыми актами, регулирующими отношения в данной сфере, а также Регламентом взаимодействия органов исполнительной власти города Москвы, Регионального оператора по обращению с твердыми коммунальными отходами, исполнителей по государственным контрактам, потребителей и иных лиц по вопросам обращения с отходами, утвержденным в установленном порядке.</w:t>
      </w:r>
    </w:p>
    <w:p w14:paraId="3D86635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ab/>
        <w:t xml:space="preserve">В настоящем Договоре используются основные понятия, установленные Федеральным законом от 24 июня 1998 г. № 89-ФЗ «Об отходах производства и потребления», постановлением Правительства Российской Федерации от 12 ноября 2016 г. № 1156 «Об обращении с твердыми </w:t>
      </w:r>
      <w:r>
        <w:rPr>
          <w:rFonts w:ascii="Times New Roman" w:eastAsia="Times New Roman" w:hAnsi="Times New Roman" w:cs="Times New Roman"/>
          <w:color w:val="auto"/>
          <w:sz w:val="22"/>
          <w:szCs w:val="22"/>
        </w:rPr>
        <w:lastRenderedPageBreak/>
        <w:t>коммунальными отходами и внесении изменения в постановление Правительства Российской Федерации от 25 августа 2008 г. № 641», законом города Москвы от 30 ноября 2005 г. № 68 «Об отходах производства и потребления в городе Москве», постановлением Правительства Москвы от 27 .10.2020 № 1813-ПП «Об утверждении Порядка накопления твердых коммунальных отходов (в том числе их раздельного накопления) на территории города Москвы и внесении изменений в постановления Правительства Москвы от 24 февраля 2010 г. № 157-ПП и от 28 ноября 2017 г. № 915-ПП».</w:t>
      </w:r>
    </w:p>
    <w:p w14:paraId="679CDEAF" w14:textId="77777777" w:rsidR="00A52A3C" w:rsidRDefault="00A52A3C">
      <w:pPr>
        <w:tabs>
          <w:tab w:val="left" w:pos="938"/>
        </w:tabs>
        <w:ind w:left="709"/>
        <w:jc w:val="both"/>
        <w:rPr>
          <w:rFonts w:ascii="Times New Roman" w:eastAsia="Times New Roman" w:hAnsi="Times New Roman" w:cs="Times New Roman"/>
          <w:color w:val="auto"/>
          <w:sz w:val="22"/>
          <w:szCs w:val="22"/>
        </w:rPr>
      </w:pPr>
    </w:p>
    <w:p w14:paraId="0817CBA0" w14:textId="77777777" w:rsidR="00A52A3C" w:rsidRDefault="00C91458">
      <w:pPr>
        <w:numPr>
          <w:ilvl w:val="0"/>
          <w:numId w:val="3"/>
        </w:numPr>
        <w:tabs>
          <w:tab w:val="left" w:pos="5270"/>
        </w:tabs>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Предмет договора</w:t>
      </w:r>
    </w:p>
    <w:p w14:paraId="13EB69C2" w14:textId="77777777" w:rsidR="00A52A3C" w:rsidRDefault="00A52A3C">
      <w:pPr>
        <w:tabs>
          <w:tab w:val="left" w:pos="5270"/>
        </w:tabs>
        <w:jc w:val="both"/>
        <w:rPr>
          <w:rFonts w:ascii="Times New Roman" w:eastAsia="Times New Roman" w:hAnsi="Times New Roman" w:cs="Times New Roman"/>
          <w:b/>
          <w:bCs/>
          <w:color w:val="auto"/>
          <w:sz w:val="22"/>
          <w:szCs w:val="22"/>
        </w:rPr>
      </w:pPr>
    </w:p>
    <w:p w14:paraId="4944E688"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соответствии с настоящим Договором Региональный оператор обязуется принимать твердые коммунальные отходы (далее – ТКО) в объеме и месте, которые определены настоящим Договором, и обеспечивать их транспортирование, обработку, обезвреживание, утилизацию, захоронение в соответствии с законодательством Российской Федерации, а Потребитель обязуется оплачивать услуги Регионального оператора по цене, определенной в пределах утвержденного в установленном порядке единого тарифа на услугу Регионального оператора. Объем ТКО, места накопления ТКО (далее – МНО), в том числе крупногабаритных отходов (далее – КГО), определяется согласно информации по предмету настоящего Договора (Приложение № 1 к настоящему Договору).</w:t>
      </w:r>
    </w:p>
    <w:p w14:paraId="734CCBF1" w14:textId="77777777" w:rsidR="00A52A3C" w:rsidRDefault="00C91458">
      <w:p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3.1. Величина единого тарифа на услугу Регионального оператора по обращению с ТКО составляет </w:t>
      </w:r>
      <w:r w:rsidRPr="007D4E1B">
        <w:rPr>
          <w:rFonts w:ascii="Times New Roman" w:eastAsia="Times New Roman" w:hAnsi="Times New Roman" w:cs="Times New Roman"/>
          <w:b/>
          <w:color w:val="auto"/>
          <w:sz w:val="22"/>
          <w:szCs w:val="22"/>
        </w:rPr>
        <w:t>839 (восемьсот тридцать девять) рублей 23 копейки</w:t>
      </w:r>
      <w:r>
        <w:rPr>
          <w:rFonts w:ascii="Times New Roman" w:eastAsia="Times New Roman" w:hAnsi="Times New Roman" w:cs="Times New Roman"/>
          <w:color w:val="auto"/>
          <w:sz w:val="22"/>
          <w:szCs w:val="22"/>
        </w:rPr>
        <w:t xml:space="preserve"> (не облагается НДС в соответствии с пп. </w:t>
      </w:r>
      <w:r w:rsidR="006E1D42">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а</w:t>
      </w:r>
      <w:r w:rsidR="006E1D42">
        <w:rPr>
          <w:rFonts w:ascii="Times New Roman" w:eastAsia="Times New Roman" w:hAnsi="Times New Roman" w:cs="Times New Roman"/>
          <w:color w:val="auto"/>
          <w:sz w:val="22"/>
          <w:szCs w:val="22"/>
        </w:rPr>
        <w:t>»</w:t>
      </w:r>
      <w:r>
        <w:rPr>
          <w:rFonts w:ascii="Times New Roman" w:eastAsia="Times New Roman" w:hAnsi="Times New Roman" w:cs="Times New Roman"/>
          <w:color w:val="auto"/>
          <w:sz w:val="22"/>
          <w:szCs w:val="22"/>
        </w:rPr>
        <w:t xml:space="preserve"> п.2 с</w:t>
      </w:r>
      <w:r w:rsidR="006E1D42">
        <w:rPr>
          <w:rFonts w:ascii="Times New Roman" w:eastAsia="Times New Roman" w:hAnsi="Times New Roman" w:cs="Times New Roman"/>
          <w:color w:val="auto"/>
          <w:sz w:val="22"/>
          <w:szCs w:val="22"/>
        </w:rPr>
        <w:t>т. 1 ФЗ от 26.07.2019 № 211-ФЗ «</w:t>
      </w:r>
      <w:r>
        <w:rPr>
          <w:rFonts w:ascii="Times New Roman" w:eastAsia="Times New Roman" w:hAnsi="Times New Roman" w:cs="Times New Roman"/>
          <w:color w:val="auto"/>
          <w:sz w:val="22"/>
          <w:szCs w:val="22"/>
        </w:rPr>
        <w:t>О внесении изменений в главы 21 и 25 части второй Налогово</w:t>
      </w:r>
      <w:r w:rsidR="006E1D42">
        <w:rPr>
          <w:rFonts w:ascii="Times New Roman" w:eastAsia="Times New Roman" w:hAnsi="Times New Roman" w:cs="Times New Roman"/>
          <w:color w:val="auto"/>
          <w:sz w:val="22"/>
          <w:szCs w:val="22"/>
        </w:rPr>
        <w:t>го кодекса Российской Федерации»</w:t>
      </w:r>
      <w:r>
        <w:rPr>
          <w:rFonts w:ascii="Times New Roman" w:eastAsia="Times New Roman" w:hAnsi="Times New Roman" w:cs="Times New Roman"/>
          <w:color w:val="auto"/>
          <w:sz w:val="22"/>
          <w:szCs w:val="22"/>
        </w:rPr>
        <w:t>) за 1 метр кубический ТКО.</w:t>
      </w:r>
    </w:p>
    <w:p w14:paraId="6438C2E7" w14:textId="120405EE" w:rsidR="000B1AC1" w:rsidRPr="000B1AC1" w:rsidRDefault="000B1AC1" w:rsidP="000B1AC1">
      <w:pPr>
        <w:tabs>
          <w:tab w:val="left" w:pos="938"/>
        </w:tabs>
        <w:ind w:firstLine="709"/>
        <w:jc w:val="both"/>
        <w:rPr>
          <w:rFonts w:ascii="Times New Roman" w:hAnsi="Times New Roman" w:cs="Times New Roman"/>
          <w:color w:val="auto"/>
          <w:sz w:val="22"/>
          <w:szCs w:val="22"/>
        </w:rPr>
      </w:pPr>
      <w:r w:rsidRPr="000B1AC1">
        <w:rPr>
          <w:rFonts w:ascii="Times New Roman" w:hAnsi="Times New Roman" w:cs="Times New Roman"/>
          <w:color w:val="auto"/>
          <w:sz w:val="22"/>
          <w:szCs w:val="22"/>
        </w:rPr>
        <w:t xml:space="preserve">Ежемесячная сумма, которую Потребитель обязуется оплачивать Региональному оператору по настоящему Договору составляет </w:t>
      </w:r>
      <w:r w:rsidRPr="000B1AC1">
        <w:rPr>
          <w:rFonts w:ascii="Times New Roman" w:hAnsi="Times New Roman" w:cs="Times New Roman"/>
          <w:b/>
          <w:color w:val="auto"/>
          <w:sz w:val="22"/>
          <w:szCs w:val="22"/>
        </w:rPr>
        <w:t xml:space="preserve">53 710 (пятьдесят три тысячи семьсот десять) </w:t>
      </w:r>
      <w:r w:rsidR="00D5289E" w:rsidRPr="000B1AC1">
        <w:rPr>
          <w:rFonts w:ascii="Times New Roman" w:hAnsi="Times New Roman" w:cs="Times New Roman"/>
          <w:b/>
          <w:color w:val="auto"/>
          <w:sz w:val="22"/>
          <w:szCs w:val="22"/>
        </w:rPr>
        <w:t>рубл</w:t>
      </w:r>
      <w:r w:rsidR="00D5289E">
        <w:rPr>
          <w:rFonts w:ascii="Times New Roman" w:hAnsi="Times New Roman" w:cs="Times New Roman"/>
          <w:b/>
          <w:color w:val="auto"/>
          <w:sz w:val="22"/>
          <w:szCs w:val="22"/>
        </w:rPr>
        <w:t>ей</w:t>
      </w:r>
      <w:r w:rsidR="00D5289E" w:rsidRPr="000B1AC1">
        <w:rPr>
          <w:rFonts w:ascii="Times New Roman" w:hAnsi="Times New Roman" w:cs="Times New Roman"/>
          <w:b/>
          <w:color w:val="auto"/>
          <w:sz w:val="22"/>
          <w:szCs w:val="22"/>
        </w:rPr>
        <w:t xml:space="preserve"> </w:t>
      </w:r>
      <w:r w:rsidRPr="000B1AC1">
        <w:rPr>
          <w:rFonts w:ascii="Times New Roman" w:hAnsi="Times New Roman" w:cs="Times New Roman"/>
          <w:b/>
          <w:color w:val="auto"/>
          <w:sz w:val="22"/>
          <w:szCs w:val="22"/>
        </w:rPr>
        <w:t xml:space="preserve">72 </w:t>
      </w:r>
      <w:r w:rsidR="00D5289E" w:rsidRPr="000B1AC1">
        <w:rPr>
          <w:rFonts w:ascii="Times New Roman" w:hAnsi="Times New Roman" w:cs="Times New Roman"/>
          <w:b/>
          <w:color w:val="auto"/>
          <w:sz w:val="22"/>
          <w:szCs w:val="22"/>
        </w:rPr>
        <w:t>копе</w:t>
      </w:r>
      <w:r w:rsidR="00D5289E">
        <w:rPr>
          <w:rFonts w:ascii="Times New Roman" w:hAnsi="Times New Roman" w:cs="Times New Roman"/>
          <w:b/>
          <w:color w:val="auto"/>
          <w:sz w:val="22"/>
          <w:szCs w:val="22"/>
        </w:rPr>
        <w:t>йки</w:t>
      </w:r>
      <w:r w:rsidR="00D5289E" w:rsidRPr="000B1AC1">
        <w:rPr>
          <w:rFonts w:ascii="Times New Roman" w:hAnsi="Times New Roman" w:cs="Times New Roman"/>
          <w:color w:val="auto"/>
          <w:sz w:val="22"/>
          <w:szCs w:val="22"/>
        </w:rPr>
        <w:t xml:space="preserve"> </w:t>
      </w:r>
      <w:r w:rsidRPr="000B1AC1">
        <w:rPr>
          <w:rFonts w:ascii="Times New Roman" w:hAnsi="Times New Roman" w:cs="Times New Roman"/>
          <w:color w:val="auto"/>
          <w:sz w:val="22"/>
          <w:szCs w:val="22"/>
        </w:rPr>
        <w:t>(не облагается НДС в соответствии с пп. «а» п.2 ст. 1 ФЗ от 26.07.2019 № 211-ФЗ «О внесении изменений в главы 21 и 25 части второй Налогового кодекса Российской Федерации»).</w:t>
      </w:r>
    </w:p>
    <w:p w14:paraId="7099F68D" w14:textId="01C29ADB" w:rsidR="000B1AC1" w:rsidRPr="000B1AC1" w:rsidRDefault="000B1AC1" w:rsidP="000B1AC1">
      <w:pPr>
        <w:tabs>
          <w:tab w:val="left" w:pos="938"/>
        </w:tabs>
        <w:ind w:firstLine="709"/>
        <w:jc w:val="both"/>
        <w:rPr>
          <w:rFonts w:ascii="Times New Roman" w:hAnsi="Times New Roman" w:cs="Times New Roman"/>
          <w:color w:val="auto"/>
          <w:sz w:val="22"/>
          <w:szCs w:val="22"/>
        </w:rPr>
      </w:pPr>
      <w:r w:rsidRPr="000B1AC1">
        <w:rPr>
          <w:rFonts w:ascii="Times New Roman" w:hAnsi="Times New Roman" w:cs="Times New Roman"/>
          <w:color w:val="auto"/>
          <w:sz w:val="22"/>
          <w:szCs w:val="22"/>
        </w:rPr>
        <w:t xml:space="preserve">Общая сумма настоящего договора составляет </w:t>
      </w:r>
      <w:r w:rsidRPr="000B1AC1">
        <w:rPr>
          <w:rFonts w:ascii="Times New Roman" w:hAnsi="Times New Roman" w:cs="Times New Roman"/>
          <w:b/>
          <w:color w:val="auto"/>
          <w:sz w:val="22"/>
          <w:szCs w:val="22"/>
        </w:rPr>
        <w:t xml:space="preserve">644 528 (шестьсот сорок четыре тысячи пятьсот двадцать восемь) рублей 64 </w:t>
      </w:r>
      <w:r w:rsidR="00D5289E" w:rsidRPr="000B1AC1">
        <w:rPr>
          <w:rFonts w:ascii="Times New Roman" w:hAnsi="Times New Roman" w:cs="Times New Roman"/>
          <w:b/>
          <w:color w:val="auto"/>
          <w:sz w:val="22"/>
          <w:szCs w:val="22"/>
        </w:rPr>
        <w:t>копе</w:t>
      </w:r>
      <w:r w:rsidR="00D5289E">
        <w:rPr>
          <w:rFonts w:ascii="Times New Roman" w:hAnsi="Times New Roman" w:cs="Times New Roman"/>
          <w:b/>
          <w:color w:val="auto"/>
          <w:sz w:val="22"/>
          <w:szCs w:val="22"/>
        </w:rPr>
        <w:t>йки</w:t>
      </w:r>
      <w:r w:rsidR="00D5289E" w:rsidRPr="000B1AC1">
        <w:rPr>
          <w:rFonts w:ascii="Times New Roman" w:hAnsi="Times New Roman" w:cs="Times New Roman"/>
          <w:color w:val="auto"/>
          <w:sz w:val="22"/>
          <w:szCs w:val="22"/>
        </w:rPr>
        <w:t xml:space="preserve"> </w:t>
      </w:r>
      <w:r w:rsidRPr="000B1AC1">
        <w:rPr>
          <w:rFonts w:ascii="Times New Roman" w:hAnsi="Times New Roman" w:cs="Times New Roman"/>
          <w:color w:val="auto"/>
          <w:sz w:val="22"/>
          <w:szCs w:val="22"/>
        </w:rPr>
        <w:t>(не облагается НДС в соответствии с пп. «а» п.2 ст. 1 ФЗ от 26.07.2019 № 211-ФЗ «О внесении изменений в главы 21 и 25 части второй Налогового кодекса Российской Федерации»).</w:t>
      </w:r>
    </w:p>
    <w:p w14:paraId="5D9468DF" w14:textId="77777777" w:rsidR="00A52A3C" w:rsidRDefault="00C91458">
      <w:p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В случае, если в соответствии с Приложением № 2 (далее – График) установлена периодичность вывоза «по заявке», расчет платы производится исходя из объема и количества емкостей для накопления ТКО, принятых Региональным оператором по настоящему Договору в расчетный период. </w:t>
      </w:r>
    </w:p>
    <w:p w14:paraId="21881159" w14:textId="2B36DE07" w:rsidR="00A52A3C" w:rsidRDefault="00C91458">
      <w:p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3.2. Оплата услуг по настоящему договору осуществляется по цене, определенной в пределах утвержденного в установленном порядке единого тарифа на услугу Регионального оператора. Единый тариф на услугу регионального оператора доступен на официальном сайте Департамента экономической политики и развития г. Москвы (http://mos.ru/). При установлении в установленном порядке уполномоченными органами исполнительной власти </w:t>
      </w:r>
      <w:r w:rsidR="00816E04">
        <w:rPr>
          <w:rFonts w:ascii="Times New Roman" w:eastAsia="Times New Roman" w:hAnsi="Times New Roman" w:cs="Times New Roman"/>
          <w:color w:val="auto"/>
          <w:sz w:val="22"/>
          <w:szCs w:val="22"/>
        </w:rPr>
        <w:t xml:space="preserve">г. </w:t>
      </w:r>
      <w:r>
        <w:rPr>
          <w:rFonts w:ascii="Times New Roman" w:eastAsia="Times New Roman" w:hAnsi="Times New Roman" w:cs="Times New Roman"/>
          <w:color w:val="auto"/>
          <w:sz w:val="22"/>
          <w:szCs w:val="22"/>
        </w:rPr>
        <w:t>Москвы новых величин единого тарифа на услугу Регионального оператора и/или нормативов накопления ТКО, стоимость услуг по договору изменяется соответственно новым тарифам и/или нормативам с даты вступления в силу указанных изменений. При этом дополнительное согласование с Потребителем и/или внесение изменений в настоящий договор в таком случае не требуется.</w:t>
      </w:r>
    </w:p>
    <w:p w14:paraId="7C0E511B" w14:textId="77777777" w:rsidR="00A52A3C" w:rsidRDefault="00C91458">
      <w:p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Информирование Потребителя о едином тарифе на услугу Регионального оператора может осуществляться Региональным оператором путем публикации в средствах массовой информации и/или размещения информации на официальном сайте Регионального оператора.</w:t>
      </w:r>
    </w:p>
    <w:p w14:paraId="4C4A677A"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Периодичность, время вывоза ТКО, определяется Региональным оператором по форме в соответствии с Графиком (Приложение № 2 к настоящему Договору).</w:t>
      </w:r>
    </w:p>
    <w:p w14:paraId="5D709819"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hAnsi="Times New Roman" w:cs="Times New Roman"/>
          <w:color w:val="auto"/>
          <w:sz w:val="22"/>
          <w:szCs w:val="22"/>
        </w:rPr>
        <w:t xml:space="preserve">Разовый вывоз ТКО, КГО, осуществляется согласно заявке, направленной по адресу электронной почты </w:t>
      </w:r>
      <w:r w:rsidR="00FD3490" w:rsidRPr="00802EA4">
        <w:rPr>
          <w:rFonts w:ascii="Times New Roman" w:eastAsia="Times New Roman" w:hAnsi="Times New Roman" w:cs="Times New Roman"/>
          <w:b/>
          <w:color w:val="auto"/>
          <w:sz w:val="22"/>
          <w:szCs w:val="22"/>
          <w:lang w:bidi="ar-SA"/>
        </w:rPr>
        <w:t>7894092@hartiya.com</w:t>
      </w:r>
      <w:r>
        <w:rPr>
          <w:rFonts w:ascii="Times New Roman" w:hAnsi="Times New Roman" w:cs="Times New Roman"/>
          <w:color w:val="auto"/>
          <w:sz w:val="22"/>
          <w:szCs w:val="22"/>
        </w:rPr>
        <w:t xml:space="preserve">, </w:t>
      </w:r>
      <w:r>
        <w:rPr>
          <w:rFonts w:ascii="Times New Roman" w:eastAsia="Times New Roman" w:hAnsi="Times New Roman" w:cs="Times New Roman"/>
          <w:color w:val="auto"/>
          <w:sz w:val="22"/>
          <w:szCs w:val="22"/>
        </w:rPr>
        <w:t>оформленной в соответствии с Приложением № 3 к настоящему Договору. Накопление ТКО осуществляется в соответствии с постановлением Правительства Москвы от 27.10.2020 № 1813-ПП «Об утверждении Порядка накопления твердых коммунальных отходов (в том числе их раздельного накопления) на территории города Москвы и внесении изменений в постановления Правительства Москвы от 24 февраля 2010 г. № 157-ПП и от 28 ноября 2017 г. № 915 ПП». Вывоз ТКО, КГ</w:t>
      </w:r>
      <w:r w:rsidR="00B97028">
        <w:rPr>
          <w:rFonts w:ascii="Times New Roman" w:eastAsia="Times New Roman" w:hAnsi="Times New Roman" w:cs="Times New Roman"/>
          <w:color w:val="auto"/>
          <w:sz w:val="22"/>
          <w:szCs w:val="22"/>
        </w:rPr>
        <w:t>О</w:t>
      </w:r>
      <w:r>
        <w:rPr>
          <w:rFonts w:ascii="Times New Roman" w:eastAsia="Times New Roman" w:hAnsi="Times New Roman" w:cs="Times New Roman"/>
          <w:color w:val="auto"/>
          <w:sz w:val="22"/>
          <w:szCs w:val="22"/>
        </w:rPr>
        <w:t xml:space="preserve"> осуществляется в течение дня, следующего за днем подачи заявки, если в заявке не установлен иной срок, в случае если заявка была направлена Региональному оператору до 16 часов 00 минут. В случае поступлении заявки после указанного времени, заявка </w:t>
      </w:r>
      <w:r>
        <w:rPr>
          <w:rFonts w:ascii="Times New Roman" w:eastAsia="Times New Roman" w:hAnsi="Times New Roman" w:cs="Times New Roman"/>
          <w:color w:val="auto"/>
          <w:sz w:val="22"/>
          <w:szCs w:val="22"/>
        </w:rPr>
        <w:lastRenderedPageBreak/>
        <w:t>подлежит исполнению не позднее 2-х календарных дней.</w:t>
      </w:r>
    </w:p>
    <w:p w14:paraId="4387DCAF" w14:textId="300EEBAF"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Передача в пользование Потребителю и возврат емкостей для накопления ТКО осуществляется в соответствии с актом приема-передачи емкостей (Приложение №4 к настоящему Договору), в котором указывается количество установленных емкостей и их номинальный объем. Акт приема-передачи </w:t>
      </w:r>
      <w:r w:rsidR="00816E04">
        <w:rPr>
          <w:rFonts w:ascii="Times New Roman" w:eastAsia="Times New Roman" w:hAnsi="Times New Roman" w:cs="Times New Roman"/>
          <w:color w:val="auto"/>
          <w:sz w:val="22"/>
          <w:szCs w:val="22"/>
        </w:rPr>
        <w:t xml:space="preserve">емкостей </w:t>
      </w:r>
      <w:r>
        <w:rPr>
          <w:rFonts w:ascii="Times New Roman" w:eastAsia="Times New Roman" w:hAnsi="Times New Roman" w:cs="Times New Roman"/>
          <w:color w:val="auto"/>
          <w:sz w:val="22"/>
          <w:szCs w:val="22"/>
        </w:rPr>
        <w:t>составляется в трех экземплярах, один из которых Региональный оператор предоставляет Потребителю.</w:t>
      </w:r>
    </w:p>
    <w:p w14:paraId="4E2A0B1A"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Дата начала оказания услуг по обращению с твердыми коммунальными отходами: «01» января 2022 г.</w:t>
      </w:r>
    </w:p>
    <w:p w14:paraId="3DF8C30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Срок оказания услуг с </w:t>
      </w:r>
      <w:r w:rsidR="00A9388B">
        <w:rPr>
          <w:rFonts w:ascii="Times New Roman" w:eastAsia="Times New Roman" w:hAnsi="Times New Roman" w:cs="Times New Roman"/>
          <w:color w:val="auto"/>
          <w:sz w:val="22"/>
          <w:szCs w:val="22"/>
        </w:rPr>
        <w:t>01.01.2022</w:t>
      </w:r>
      <w:r>
        <w:rPr>
          <w:rFonts w:ascii="Times New Roman" w:eastAsia="Times New Roman" w:hAnsi="Times New Roman" w:cs="Times New Roman"/>
          <w:color w:val="auto"/>
          <w:sz w:val="22"/>
          <w:szCs w:val="22"/>
        </w:rPr>
        <w:t xml:space="preserve"> по</w:t>
      </w:r>
      <w:r w:rsidR="00A9388B">
        <w:rPr>
          <w:rFonts w:ascii="Times New Roman" w:eastAsia="Times New Roman" w:hAnsi="Times New Roman" w:cs="Times New Roman"/>
          <w:color w:val="auto"/>
          <w:sz w:val="22"/>
          <w:szCs w:val="22"/>
        </w:rPr>
        <w:t xml:space="preserve"> 31.12.2022.</w:t>
      </w:r>
    </w:p>
    <w:p w14:paraId="0B5DE00C" w14:textId="77777777" w:rsidR="00A52A3C" w:rsidRDefault="00A52A3C">
      <w:pPr>
        <w:tabs>
          <w:tab w:val="left" w:pos="4439"/>
        </w:tabs>
        <w:jc w:val="both"/>
        <w:rPr>
          <w:rFonts w:ascii="Times New Roman" w:eastAsia="Times New Roman" w:hAnsi="Times New Roman" w:cs="Times New Roman"/>
          <w:b/>
          <w:bCs/>
          <w:color w:val="auto"/>
          <w:sz w:val="22"/>
          <w:szCs w:val="22"/>
        </w:rPr>
      </w:pPr>
    </w:p>
    <w:p w14:paraId="2B68E84E" w14:textId="77777777" w:rsidR="00A52A3C" w:rsidRDefault="00C91458">
      <w:pPr>
        <w:numPr>
          <w:ilvl w:val="0"/>
          <w:numId w:val="3"/>
        </w:numPr>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Порядок осуществления учета объема и (или) массы твердых</w:t>
      </w:r>
    </w:p>
    <w:p w14:paraId="72A4B7CC" w14:textId="77777777" w:rsidR="00A52A3C" w:rsidRDefault="00C91458">
      <w:pPr>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коммунальных отходов</w:t>
      </w:r>
    </w:p>
    <w:p w14:paraId="342C078B" w14:textId="77777777" w:rsidR="00A52A3C" w:rsidRDefault="00A52A3C">
      <w:pPr>
        <w:shd w:val="clear" w:color="auto" w:fill="FFFFFF"/>
        <w:tabs>
          <w:tab w:val="left" w:pos="4439"/>
        </w:tabs>
        <w:spacing w:line="173" w:lineRule="exact"/>
        <w:ind w:firstLine="709"/>
        <w:jc w:val="both"/>
        <w:rPr>
          <w:rFonts w:ascii="Times New Roman" w:eastAsia="Times New Roman" w:hAnsi="Times New Roman" w:cs="Times New Roman"/>
          <w:bCs/>
          <w:color w:val="auto"/>
          <w:sz w:val="22"/>
          <w:szCs w:val="22"/>
        </w:rPr>
      </w:pPr>
    </w:p>
    <w:p w14:paraId="182A31D8" w14:textId="24411A27" w:rsidR="00A52A3C" w:rsidRDefault="00C91458">
      <w:pPr>
        <w:pStyle w:val="30"/>
        <w:numPr>
          <w:ilvl w:val="0"/>
          <w:numId w:val="1"/>
        </w:numPr>
        <w:tabs>
          <w:tab w:val="left" w:pos="4439"/>
        </w:tabs>
        <w:spacing w:line="240" w:lineRule="auto"/>
        <w:ind w:firstLine="709"/>
        <w:rPr>
          <w:b w:val="0"/>
          <w:sz w:val="22"/>
          <w:szCs w:val="22"/>
        </w:rPr>
      </w:pPr>
      <w:r>
        <w:rPr>
          <w:b w:val="0"/>
          <w:sz w:val="22"/>
          <w:szCs w:val="22"/>
        </w:rPr>
        <w:t xml:space="preserve">С даты заключения Договора Стороны согласились производить учет объема и (или) массы твердых коммунальных отходов в соответствии с Правилами коммерческого учета объема </w:t>
      </w:r>
      <w:proofErr w:type="gramStart"/>
      <w:r>
        <w:rPr>
          <w:b w:val="0"/>
          <w:sz w:val="22"/>
          <w:szCs w:val="22"/>
        </w:rPr>
        <w:t>и  (</w:t>
      </w:r>
      <w:proofErr w:type="gramEnd"/>
      <w:r>
        <w:rPr>
          <w:b w:val="0"/>
          <w:sz w:val="22"/>
          <w:szCs w:val="22"/>
        </w:rPr>
        <w:t xml:space="preserve">или)  массы  твердых коммунальных отходов, утвержденными постановлением Правительства  Российской Федерации </w:t>
      </w:r>
      <w:ins w:id="0" w:author="Титова Татьяна Вадимовна" w:date="2021-12-28T18:29:00Z">
        <w:r w:rsidR="00D8735F">
          <w:rPr>
            <w:b w:val="0"/>
            <w:sz w:val="22"/>
            <w:szCs w:val="22"/>
          </w:rPr>
          <w:t xml:space="preserve"> </w:t>
        </w:r>
      </w:ins>
      <w:del w:id="1" w:author="Титова Татьяна Вадимовна" w:date="2021-12-28T18:29:00Z">
        <w:r w:rsidDel="00D8735F">
          <w:rPr>
            <w:b w:val="0"/>
            <w:sz w:val="22"/>
            <w:szCs w:val="22"/>
          </w:rPr>
          <w:br/>
        </w:r>
      </w:del>
      <w:r>
        <w:rPr>
          <w:b w:val="0"/>
          <w:sz w:val="22"/>
          <w:szCs w:val="22"/>
        </w:rPr>
        <w:t>от 3 июня 2016 г. № 505 «Об утверждении Правил  коммерческого  учета  объема  и  (или)  массы  твердых коммунальных отходов», следующим способом:</w:t>
      </w:r>
    </w:p>
    <w:p w14:paraId="25C6F6D9" w14:textId="77777777" w:rsidR="000B1AC1" w:rsidRPr="005257E1" w:rsidRDefault="000B1AC1" w:rsidP="000B1AC1">
      <w:pPr>
        <w:pStyle w:val="30"/>
        <w:tabs>
          <w:tab w:val="left" w:pos="4439"/>
        </w:tabs>
        <w:spacing w:line="240" w:lineRule="auto"/>
        <w:jc w:val="center"/>
        <w:rPr>
          <w:sz w:val="22"/>
          <w:szCs w:val="22"/>
        </w:rPr>
      </w:pPr>
      <w:r w:rsidRPr="005257E1">
        <w:rPr>
          <w:sz w:val="22"/>
          <w:szCs w:val="22"/>
          <w:u w:val="single"/>
        </w:rPr>
        <w:t>Расчетным путем, исходя из количества и объема контейнеров для складирования твердых коммунальных отходов</w:t>
      </w:r>
    </w:p>
    <w:p w14:paraId="5CF8B254" w14:textId="77777777" w:rsidR="000E41E2" w:rsidRDefault="000E41E2" w:rsidP="000B1AC1">
      <w:pPr>
        <w:pStyle w:val="30"/>
        <w:tabs>
          <w:tab w:val="left" w:pos="4439"/>
        </w:tabs>
        <w:spacing w:line="240" w:lineRule="auto"/>
        <w:jc w:val="center"/>
        <w:rPr>
          <w:b w:val="0"/>
          <w:sz w:val="20"/>
          <w:szCs w:val="20"/>
        </w:rPr>
      </w:pPr>
      <w:r w:rsidRPr="00A97567">
        <w:rPr>
          <w:b w:val="0"/>
          <w:sz w:val="20"/>
          <w:szCs w:val="20"/>
        </w:rPr>
        <w:t>(расчетным путем исходя из нормативов накопления твердых коммунальных</w:t>
      </w:r>
      <w:r w:rsidR="000B1AC1">
        <w:rPr>
          <w:b w:val="0"/>
          <w:sz w:val="20"/>
          <w:szCs w:val="20"/>
        </w:rPr>
        <w:t xml:space="preserve"> </w:t>
      </w:r>
      <w:r w:rsidRPr="00A97567">
        <w:rPr>
          <w:b w:val="0"/>
          <w:sz w:val="20"/>
          <w:szCs w:val="20"/>
        </w:rPr>
        <w:t>отходов, количества и объема контейнеров для складирования твердых</w:t>
      </w:r>
      <w:r w:rsidR="000B1AC1">
        <w:rPr>
          <w:b w:val="0"/>
          <w:sz w:val="20"/>
          <w:szCs w:val="20"/>
        </w:rPr>
        <w:t xml:space="preserve"> </w:t>
      </w:r>
      <w:r w:rsidRPr="00A97567">
        <w:rPr>
          <w:b w:val="0"/>
          <w:sz w:val="20"/>
          <w:szCs w:val="20"/>
        </w:rPr>
        <w:t>коммунальных отходов - нужное указать)</w:t>
      </w:r>
      <w:r>
        <w:rPr>
          <w:b w:val="0"/>
          <w:sz w:val="20"/>
          <w:szCs w:val="20"/>
        </w:rPr>
        <w:t>.</w:t>
      </w:r>
    </w:p>
    <w:p w14:paraId="4BDE3601" w14:textId="77777777" w:rsidR="000B1AC1" w:rsidRDefault="000B1AC1" w:rsidP="000B1AC1">
      <w:pPr>
        <w:pStyle w:val="30"/>
        <w:tabs>
          <w:tab w:val="left" w:pos="4439"/>
        </w:tabs>
        <w:spacing w:line="240" w:lineRule="auto"/>
        <w:jc w:val="center"/>
        <w:rPr>
          <w:b w:val="0"/>
          <w:sz w:val="20"/>
          <w:szCs w:val="20"/>
        </w:rPr>
      </w:pPr>
    </w:p>
    <w:p w14:paraId="26CA9703" w14:textId="77777777" w:rsidR="00A52A3C" w:rsidRDefault="00C91458">
      <w:pPr>
        <w:pStyle w:val="30"/>
        <w:tabs>
          <w:tab w:val="left" w:pos="4439"/>
        </w:tabs>
        <w:spacing w:line="240" w:lineRule="auto"/>
        <w:ind w:firstLine="709"/>
        <w:rPr>
          <w:b w:val="0"/>
          <w:sz w:val="20"/>
          <w:szCs w:val="20"/>
        </w:rPr>
      </w:pPr>
      <w:r w:rsidRPr="00A9388B">
        <w:rPr>
          <w:b w:val="0"/>
          <w:sz w:val="22"/>
          <w:szCs w:val="22"/>
        </w:rPr>
        <w:t xml:space="preserve">9.1. </w:t>
      </w:r>
      <w:r>
        <w:rPr>
          <w:b w:val="0"/>
          <w:sz w:val="22"/>
          <w:szCs w:val="22"/>
        </w:rPr>
        <w:t>В случае заключения настоящего договора после 01.01.2022 стороны  согласились производить учет объема и (или) массы твердых коммунальных  отходов в соответствии с Правилами коммерческого учета объема и  (или) массы твердых коммунальных отходов, утвержденными постановлением Правительства  Российской Федерации от 3 июня 2016 г. № 505 «Об утверждении Правил  коммерческого  учета объема  и  (или) массы твердых коммунальных отходов» до даты фактического заключения договора исходя из нормативов накопления твердых коммунальных отходов, выраженных в количественных показателях объема.</w:t>
      </w:r>
    </w:p>
    <w:p w14:paraId="45100EFA" w14:textId="77777777" w:rsidR="00A52A3C" w:rsidRDefault="00A52A3C">
      <w:pPr>
        <w:tabs>
          <w:tab w:val="left" w:pos="4439"/>
        </w:tabs>
        <w:jc w:val="both"/>
        <w:rPr>
          <w:rFonts w:ascii="Times New Roman" w:eastAsia="Times New Roman" w:hAnsi="Times New Roman" w:cs="Times New Roman"/>
          <w:b/>
          <w:bCs/>
          <w:color w:val="auto"/>
          <w:sz w:val="22"/>
          <w:szCs w:val="22"/>
        </w:rPr>
      </w:pPr>
    </w:p>
    <w:p w14:paraId="141B7234" w14:textId="77777777" w:rsidR="00A52A3C" w:rsidRDefault="00C91458">
      <w:pPr>
        <w:numPr>
          <w:ilvl w:val="0"/>
          <w:numId w:val="3"/>
        </w:numPr>
        <w:tabs>
          <w:tab w:val="left" w:pos="4439"/>
        </w:tabs>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Порядок сдачи работ и оплаты по договору</w:t>
      </w:r>
    </w:p>
    <w:p w14:paraId="7BF8DF26" w14:textId="77777777" w:rsidR="00A52A3C" w:rsidRDefault="00A52A3C">
      <w:pPr>
        <w:tabs>
          <w:tab w:val="left" w:pos="4439"/>
        </w:tabs>
        <w:jc w:val="both"/>
        <w:rPr>
          <w:rFonts w:ascii="Times New Roman" w:eastAsia="Times New Roman" w:hAnsi="Times New Roman" w:cs="Times New Roman"/>
          <w:b/>
          <w:bCs/>
          <w:color w:val="auto"/>
          <w:sz w:val="22"/>
          <w:szCs w:val="22"/>
        </w:rPr>
      </w:pPr>
    </w:p>
    <w:p w14:paraId="15959FBB" w14:textId="77777777" w:rsidR="00A52A3C" w:rsidRDefault="00C91458">
      <w:pPr>
        <w:numPr>
          <w:ilvl w:val="0"/>
          <w:numId w:val="1"/>
        </w:numPr>
        <w:tabs>
          <w:tab w:val="left" w:pos="943"/>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Под расчетным периодом по настоящему Договору понимается 1 (один) календарный месяц.</w:t>
      </w:r>
    </w:p>
    <w:p w14:paraId="281D8434" w14:textId="77777777" w:rsidR="00A52A3C" w:rsidRDefault="00C91458" w:rsidP="00725443">
      <w:pPr>
        <w:pStyle w:val="af5"/>
        <w:numPr>
          <w:ilvl w:val="0"/>
          <w:numId w:val="1"/>
        </w:numPr>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Оплата услуг по настоящему Договору осуществляется по цене, определенной в пределах утвержденного в установленном порядке единого тарифа на услугу Регионального оператора, исходя из фактически оказанных услуг за отчетный период.</w:t>
      </w:r>
    </w:p>
    <w:p w14:paraId="0F658C5F"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Потребитель оплачивает услуги по обращению с твердыми коммунальными отходами до 10-го числа месяца, следующего за месяцем, в котором была оказана услуга по обращению с ТКО.</w:t>
      </w:r>
    </w:p>
    <w:p w14:paraId="45C6C4F2"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Оплата услуг по настоящему Договору в отношении ТКО, образованных населением, осуществляется с учётом особенностей, установленных Жилищным кодексом Российской Федерации и Правительством Москвы. </w:t>
      </w:r>
    </w:p>
    <w:p w14:paraId="757E46BC"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Сверка расчетов по настоящему Договору проводится между Региональным оператором и Потребителем-юридическим лицом (индивидуальным предпринимателем) не реже чем 1 (один) раз в год по инициативе одной из Сторон за 30 (тридцать) дней до окончания календарного года путем составления и подписания Сторонами соответствующего акта.</w:t>
      </w:r>
    </w:p>
    <w:p w14:paraId="086C9DCD"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Сторона, инициирующая проведение сверки расчетов, составляет и направляет другой Стороне подписанный акт сверки расчетов в 3 экземплярах любым доступным способом (почтовое отправление, телеграмма, факсограмма, телефонограмма, информационно-телекоммуникационная сеть «Интернет»), позволяющим подтвердить получение такого уведомления адресатом. Другая Сторона обязана подписать акт сверки расчетов в течение 3 (трех) рабочих дней со дня его получения или представить мотивированный отказ от его подписания с направлением своего варианта акта сверки расчетов.</w:t>
      </w:r>
    </w:p>
    <w:p w14:paraId="49EE6C8E"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случае неполучения ответа в течение 10 (десяти) рабочих дней со дня направления Стороне акта сверки расчетов, направленный акт считается согласованным и подписанным обеими Сторонами.</w:t>
      </w:r>
    </w:p>
    <w:p w14:paraId="5AC76E6F" w14:textId="77777777" w:rsidR="00A52A3C" w:rsidRDefault="00A52A3C">
      <w:pPr>
        <w:ind w:firstLine="709"/>
        <w:jc w:val="both"/>
        <w:rPr>
          <w:rFonts w:ascii="Times New Roman" w:eastAsia="Times New Roman" w:hAnsi="Times New Roman" w:cs="Times New Roman"/>
          <w:color w:val="auto"/>
          <w:sz w:val="22"/>
          <w:szCs w:val="22"/>
        </w:rPr>
      </w:pPr>
    </w:p>
    <w:p w14:paraId="2FE472EA" w14:textId="77777777" w:rsidR="00A52A3C" w:rsidRDefault="00C91458">
      <w:pPr>
        <w:numPr>
          <w:ilvl w:val="0"/>
          <w:numId w:val="3"/>
        </w:numPr>
        <w:jc w:val="center"/>
        <w:rPr>
          <w:rFonts w:ascii="Times New Roman" w:eastAsia="Times New Roman" w:hAnsi="Times New Roman" w:cs="Times New Roman"/>
          <w:b/>
          <w:bCs/>
          <w:color w:val="auto"/>
          <w:sz w:val="22"/>
          <w:szCs w:val="22"/>
        </w:rPr>
      </w:pPr>
      <w:r>
        <w:rPr>
          <w:rFonts w:ascii="Times New Roman" w:eastAsia="Times New Roman" w:hAnsi="Times New Roman" w:cs="Times New Roman"/>
          <w:b/>
          <w:bCs/>
          <w:color w:val="auto"/>
          <w:sz w:val="22"/>
          <w:szCs w:val="22"/>
        </w:rPr>
        <w:t>Права и обязанности сторон</w:t>
      </w:r>
    </w:p>
    <w:p w14:paraId="6A1945A2" w14:textId="77777777" w:rsidR="00A52A3C" w:rsidRDefault="00A52A3C">
      <w:pPr>
        <w:jc w:val="both"/>
        <w:rPr>
          <w:rFonts w:ascii="Times New Roman" w:eastAsia="Times New Roman" w:hAnsi="Times New Roman" w:cs="Times New Roman"/>
          <w:b/>
          <w:bCs/>
          <w:color w:val="auto"/>
          <w:sz w:val="22"/>
          <w:szCs w:val="22"/>
        </w:rPr>
      </w:pPr>
    </w:p>
    <w:p w14:paraId="669154C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Региональный оператор обязан:</w:t>
      </w:r>
    </w:p>
    <w:p w14:paraId="706D6872" w14:textId="77777777" w:rsidR="00A52A3C" w:rsidRDefault="00C91458">
      <w:pPr>
        <w:numPr>
          <w:ilvl w:val="1"/>
          <w:numId w:val="4"/>
        </w:numPr>
        <w:tabs>
          <w:tab w:val="left" w:pos="966"/>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принимать ТКО в объеме и в месте, которые определены Приложением №1 к настоящему Договору;</w:t>
      </w:r>
    </w:p>
    <w:p w14:paraId="304CD2AE" w14:textId="77777777" w:rsidR="00A52A3C" w:rsidRDefault="00C91458">
      <w:pPr>
        <w:numPr>
          <w:ilvl w:val="1"/>
          <w:numId w:val="4"/>
        </w:numPr>
        <w:tabs>
          <w:tab w:val="left" w:pos="962"/>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обеспечивать транспортирование, обработку, обезвреживание, утилизацию, захоронение принятых ТКО в соответствии с законодательством Российской Федерации;</w:t>
      </w:r>
    </w:p>
    <w:p w14:paraId="0E3B1B08" w14:textId="77777777" w:rsidR="00A52A3C" w:rsidRDefault="00C91458">
      <w:pPr>
        <w:numPr>
          <w:ilvl w:val="1"/>
          <w:numId w:val="4"/>
        </w:numPr>
        <w:tabs>
          <w:tab w:val="left" w:pos="95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предоставлять Потребителю информацию в соответствии со стандартами раскрытия информации в области обращения с твердыми коммунальными отходами в порядке, предусмотренном законодательством Российской Федерации;</w:t>
      </w:r>
    </w:p>
    <w:p w14:paraId="0C88AFC4" w14:textId="77777777" w:rsidR="00A52A3C" w:rsidRDefault="00C91458">
      <w:pPr>
        <w:numPr>
          <w:ilvl w:val="1"/>
          <w:numId w:val="4"/>
        </w:numPr>
        <w:tabs>
          <w:tab w:val="left" w:pos="962"/>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отвечать на жалобы и обращения Потребителей по вопросам, связанным с исполнением настоящего Договора, в течение срока, установленного законодательством Российской Федерации для рассмотрения обращений граждан;</w:t>
      </w:r>
    </w:p>
    <w:p w14:paraId="72CBABF8" w14:textId="77777777" w:rsidR="00A52A3C" w:rsidRDefault="00C91458">
      <w:pPr>
        <w:numPr>
          <w:ilvl w:val="1"/>
          <w:numId w:val="4"/>
        </w:numPr>
        <w:tabs>
          <w:tab w:val="left" w:pos="95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принимать необходимые меры по своевременной замене поврежденных контейнеров, принадлежащих ему на праве собственности или на ином законном основании, в порядке и сроки, которые установлены законодательством субъекта Российской Федерации.</w:t>
      </w:r>
    </w:p>
    <w:p w14:paraId="0A914B06"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Региональный оператор имеет право:</w:t>
      </w:r>
    </w:p>
    <w:p w14:paraId="02F7D776" w14:textId="77777777" w:rsidR="00A52A3C" w:rsidRDefault="00C91458">
      <w:pPr>
        <w:numPr>
          <w:ilvl w:val="1"/>
          <w:numId w:val="5"/>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осуществлять контроль за учетом объема и (или) массы принятых ТКО;</w:t>
      </w:r>
    </w:p>
    <w:p w14:paraId="791178C5" w14:textId="77777777" w:rsidR="00A52A3C" w:rsidRDefault="00C91458">
      <w:pPr>
        <w:numPr>
          <w:ilvl w:val="1"/>
          <w:numId w:val="5"/>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привлекать к исполнению обязательств третьих лиц, имеющих лицензии на осуществление отдельных видов деятельности, обладающих специальными знаниями, навыками, квалификацией, специальным оборудованием, в том числе операторов обращения с ТКО, в целях исполнения обязательств по настоящему Договору; </w:t>
      </w:r>
    </w:p>
    <w:p w14:paraId="2E531289" w14:textId="77777777" w:rsidR="00A52A3C" w:rsidRDefault="00C91458">
      <w:pPr>
        <w:numPr>
          <w:ilvl w:val="1"/>
          <w:numId w:val="5"/>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привлекать операторов по обращению с ТКО к оказанию комплексной услуги по обращению с ТКО (сбор, транспортирование, обработка, обезвреживание, утилизация и захоронение ТКО);</w:t>
      </w:r>
    </w:p>
    <w:p w14:paraId="43FACAA4" w14:textId="77777777" w:rsidR="00A52A3C" w:rsidRDefault="00C91458">
      <w:pPr>
        <w:numPr>
          <w:ilvl w:val="1"/>
          <w:numId w:val="5"/>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инициировать проведение сверки расчетов по настоящему Договору;</w:t>
      </w:r>
    </w:p>
    <w:p w14:paraId="073CCA40" w14:textId="77777777" w:rsidR="00A52A3C" w:rsidRDefault="00C91458">
      <w:pPr>
        <w:numPr>
          <w:ilvl w:val="1"/>
          <w:numId w:val="5"/>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использовать средства фото- или видеофиксации, а также данные спутниковой навигации, для фиксации фактов и обстоятельств, связанных с исполнением Сторонами обязательств по Договору, и использовать полученные данные в случае возникновения споров по Договору;</w:t>
      </w:r>
    </w:p>
    <w:p w14:paraId="4227B677" w14:textId="77777777" w:rsidR="00A52A3C" w:rsidRDefault="00C91458">
      <w:pPr>
        <w:numPr>
          <w:ilvl w:val="1"/>
          <w:numId w:val="5"/>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не осуществлять вывоз ТКО в случае, если Потребителем не обеспечен проезд к МНО, в том числе наличием припаркованного транспорта, при наличии мусора, не подпадающего под определение ТКО, при наличии иных причин, срывающих своевременный вывоз по вине Потребителя;</w:t>
      </w:r>
    </w:p>
    <w:p w14:paraId="088FDC6F" w14:textId="77777777" w:rsidR="00A52A3C" w:rsidRDefault="00C91458">
      <w:pPr>
        <w:numPr>
          <w:ilvl w:val="1"/>
          <w:numId w:val="5"/>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уведомлять Потребителя о наличии задолженности по оплате услуги по обращению с ТКО или задолженности по уплате неустойки посредством передачи смс-сообщения по сети подвижной радиотелефонной связи на пользовательское оборудование Потребителя, телефонного звонка с записью разговора, сообщения электронной почты или через личный кабинет Потребителя в государственной информационной системе жилищно-коммунального хозяйства, посредством размещения на официальной странице Регионального оператора в сети «Интернет» либо посредством передачи Потребителю голосовой информации по сети фиксированной телефонной связи;</w:t>
      </w:r>
    </w:p>
    <w:p w14:paraId="120842B4" w14:textId="77777777" w:rsidR="00A52A3C" w:rsidRDefault="00C91458">
      <w:pPr>
        <w:pStyle w:val="af5"/>
        <w:numPr>
          <w:ilvl w:val="1"/>
          <w:numId w:val="5"/>
        </w:numPr>
        <w:ind w:left="0" w:firstLine="709"/>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осуществлять контроль за соответствием сведений, указанных Потребителем в заявке на заключение Договора, сведениям при его фактическом исполнении;</w:t>
      </w:r>
    </w:p>
    <w:p w14:paraId="61F3A597" w14:textId="77777777" w:rsidR="00A52A3C" w:rsidRDefault="00C91458">
      <w:pPr>
        <w:numPr>
          <w:ilvl w:val="1"/>
          <w:numId w:val="5"/>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осуществлять иные права, предоставленные Региональному оператору положениями настоящего Договора и иными нормативными правовыми актами Российской Федерации, а также правовыми актами города Москвы.</w:t>
      </w:r>
    </w:p>
    <w:p w14:paraId="5B248684"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Потребитель обязан:</w:t>
      </w:r>
    </w:p>
    <w:p w14:paraId="23496F0A" w14:textId="77777777" w:rsidR="00A52A3C" w:rsidRDefault="00C91458">
      <w:pPr>
        <w:numPr>
          <w:ilvl w:val="1"/>
          <w:numId w:val="6"/>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осуществлять накопление ТКО в МНО, определенных настоящим Договором;</w:t>
      </w:r>
    </w:p>
    <w:p w14:paraId="53359A7D" w14:textId="77777777" w:rsidR="00A52A3C" w:rsidRDefault="00C91458">
      <w:pPr>
        <w:numPr>
          <w:ilvl w:val="1"/>
          <w:numId w:val="6"/>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обеспечивать учет объема и (или) массы ТКО в соответствии с Правилами коммерческого учета объема и (или) массы ТКО, утвержденными постановлением Правительства Российской Федерации от 3 июня 2016 г. № 505 «Об утверждении Правил коммерческого учета объема и (или) массы твердых коммунальных отходов»;</w:t>
      </w:r>
    </w:p>
    <w:p w14:paraId="4A748EAB" w14:textId="77777777" w:rsidR="00A52A3C" w:rsidRDefault="00C91458">
      <w:pPr>
        <w:numPr>
          <w:ilvl w:val="1"/>
          <w:numId w:val="6"/>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производить оплату по настоящему Договору в порядке, размере и сроки, которые определены настоящим Договором;</w:t>
      </w:r>
    </w:p>
    <w:p w14:paraId="7492071E" w14:textId="77777777" w:rsidR="00A52A3C" w:rsidRDefault="00C91458">
      <w:pPr>
        <w:numPr>
          <w:ilvl w:val="1"/>
          <w:numId w:val="6"/>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обеспечивать накопление ТКО в емкости в МНО в соответствии с Приложением № 1 к настоящему Договору;</w:t>
      </w:r>
    </w:p>
    <w:p w14:paraId="2127F14D" w14:textId="77777777" w:rsidR="00A52A3C" w:rsidRDefault="00C91458">
      <w:pPr>
        <w:pStyle w:val="af5"/>
        <w:numPr>
          <w:ilvl w:val="1"/>
          <w:numId w:val="6"/>
        </w:numPr>
        <w:ind w:left="0" w:firstLine="709"/>
        <w:rPr>
          <w:rFonts w:ascii="Times New Roman" w:eastAsia="Times New Roman" w:hAnsi="Times New Roman" w:cs="Times New Roman"/>
          <w:color w:val="auto"/>
          <w:sz w:val="22"/>
          <w:szCs w:val="22"/>
          <w:lang w:eastAsia="ar-SA" w:bidi="ar-SA"/>
        </w:rPr>
      </w:pPr>
      <w:r>
        <w:rPr>
          <w:rFonts w:ascii="Times New Roman" w:eastAsia="Times New Roman" w:hAnsi="Times New Roman" w:cs="Times New Roman"/>
          <w:color w:val="auto"/>
          <w:sz w:val="22"/>
          <w:szCs w:val="22"/>
          <w:lang w:eastAsia="ar-SA" w:bidi="ar-SA"/>
        </w:rPr>
        <w:t xml:space="preserve">не допускать повреждение емкостей, сжигания ТКО в емкостях и МНО, накопления в </w:t>
      </w:r>
      <w:r>
        <w:rPr>
          <w:rFonts w:ascii="Times New Roman" w:eastAsia="Times New Roman" w:hAnsi="Times New Roman" w:cs="Times New Roman"/>
          <w:color w:val="auto"/>
          <w:sz w:val="22"/>
          <w:szCs w:val="22"/>
          <w:lang w:eastAsia="ar-SA" w:bidi="ar-SA"/>
        </w:rPr>
        <w:lastRenderedPageBreak/>
        <w:t xml:space="preserve">емкостях запрещенных отходов и предметов, в том числе </w:t>
      </w:r>
      <w:proofErr w:type="gramStart"/>
      <w:r>
        <w:rPr>
          <w:rFonts w:ascii="Times New Roman" w:eastAsia="Times New Roman" w:hAnsi="Times New Roman" w:cs="Times New Roman"/>
          <w:color w:val="auto"/>
          <w:sz w:val="22"/>
          <w:szCs w:val="22"/>
          <w:lang w:eastAsia="ar-SA" w:bidi="ar-SA"/>
        </w:rPr>
        <w:t>отходов</w:t>
      </w:r>
      <w:proofErr w:type="gramEnd"/>
      <w:r>
        <w:rPr>
          <w:rFonts w:ascii="Times New Roman" w:eastAsia="Times New Roman" w:hAnsi="Times New Roman" w:cs="Times New Roman"/>
          <w:color w:val="auto"/>
          <w:sz w:val="22"/>
          <w:szCs w:val="22"/>
          <w:lang w:eastAsia="ar-SA" w:bidi="ar-SA"/>
        </w:rPr>
        <w:t xml:space="preserve"> не относящихся к ТКО, переполнения контейнеров/бункеров и размещения отходов вне МНО. </w:t>
      </w:r>
    </w:p>
    <w:p w14:paraId="1460E3ED" w14:textId="77777777" w:rsidR="00A52A3C" w:rsidRDefault="00C91458">
      <w:pPr>
        <w:numPr>
          <w:ilvl w:val="1"/>
          <w:numId w:val="6"/>
        </w:numPr>
        <w:tabs>
          <w:tab w:val="left" w:pos="980"/>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назначить лицо, ответственное за взаимодействие с Региональным оператором по вопросам исполнения настоящего Договора;</w:t>
      </w:r>
    </w:p>
    <w:p w14:paraId="6414C37A" w14:textId="77777777" w:rsidR="00A52A3C" w:rsidRDefault="00C91458">
      <w:pPr>
        <w:numPr>
          <w:ilvl w:val="1"/>
          <w:numId w:val="6"/>
        </w:numPr>
        <w:tabs>
          <w:tab w:val="left" w:pos="986"/>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уведомить Регионального оператора любым доступным способом (почтовое отправление, телеграмма, факсограмма, телефонограмма, информаци</w:t>
      </w:r>
      <w:r w:rsidR="00677502">
        <w:rPr>
          <w:rFonts w:ascii="Times New Roman" w:eastAsia="Times New Roman" w:hAnsi="Times New Roman" w:cs="Times New Roman"/>
          <w:color w:val="auto"/>
          <w:sz w:val="22"/>
          <w:szCs w:val="22"/>
        </w:rPr>
        <w:t>онно-телекоммуникационная сеть «</w:t>
      </w:r>
      <w:r>
        <w:rPr>
          <w:rFonts w:ascii="Times New Roman" w:eastAsia="Times New Roman" w:hAnsi="Times New Roman" w:cs="Times New Roman"/>
          <w:color w:val="auto"/>
          <w:sz w:val="22"/>
          <w:szCs w:val="22"/>
        </w:rPr>
        <w:t>Ин</w:t>
      </w:r>
      <w:r w:rsidR="00677502">
        <w:rPr>
          <w:rFonts w:ascii="Times New Roman" w:eastAsia="Times New Roman" w:hAnsi="Times New Roman" w:cs="Times New Roman"/>
          <w:color w:val="auto"/>
          <w:sz w:val="22"/>
          <w:szCs w:val="22"/>
        </w:rPr>
        <w:t>тернет»</w:t>
      </w:r>
      <w:r>
        <w:rPr>
          <w:rFonts w:ascii="Times New Roman" w:eastAsia="Times New Roman" w:hAnsi="Times New Roman" w:cs="Times New Roman"/>
          <w:color w:val="auto"/>
          <w:sz w:val="22"/>
          <w:szCs w:val="22"/>
        </w:rPr>
        <w:t>), позволяющим подтвердить получение уведомления адресатом, о переходе прав на объекты Потребителя, указанные в настоящем Договоре, к новому собственнику в течение 5 (пяти) рабочих дней с даты произошедших изменений;</w:t>
      </w:r>
    </w:p>
    <w:p w14:paraId="0B9C0AFF" w14:textId="77777777" w:rsidR="00A52A3C" w:rsidRDefault="00C91458">
      <w:pPr>
        <w:numPr>
          <w:ilvl w:val="1"/>
          <w:numId w:val="6"/>
        </w:numPr>
        <w:tabs>
          <w:tab w:val="left" w:pos="986"/>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обеспечивать Региональному оператору беспрепятственный доступ к МНО, при необходимости указав в графической схеме пути подъезда </w:t>
      </w:r>
      <w:proofErr w:type="gramStart"/>
      <w:r>
        <w:rPr>
          <w:rFonts w:ascii="Times New Roman" w:eastAsia="Times New Roman" w:hAnsi="Times New Roman" w:cs="Times New Roman"/>
          <w:color w:val="auto"/>
          <w:sz w:val="22"/>
          <w:szCs w:val="22"/>
        </w:rPr>
        <w:t>к МНО</w:t>
      </w:r>
      <w:proofErr w:type="gramEnd"/>
      <w:r>
        <w:rPr>
          <w:rFonts w:ascii="Times New Roman" w:eastAsia="Times New Roman" w:hAnsi="Times New Roman" w:cs="Times New Roman"/>
          <w:color w:val="auto"/>
          <w:sz w:val="22"/>
          <w:szCs w:val="22"/>
        </w:rPr>
        <w:t xml:space="preserve"> на которых размещены емкости для накопления ТКО (Приложение №5 к настоящему Договору);</w:t>
      </w:r>
    </w:p>
    <w:p w14:paraId="7C5E8CC9" w14:textId="77777777" w:rsidR="00A52A3C" w:rsidRDefault="00C91458">
      <w:pPr>
        <w:numPr>
          <w:ilvl w:val="1"/>
          <w:numId w:val="6"/>
        </w:numPr>
        <w:tabs>
          <w:tab w:val="left" w:pos="986"/>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предоставлять Региональному оператору актуальные, достоверные и документально подтвержденные сведения, используемые при расчете размера платы за услугу по обращению с ТКО;</w:t>
      </w:r>
    </w:p>
    <w:p w14:paraId="524BE50B" w14:textId="77777777" w:rsidR="00A52A3C" w:rsidRDefault="00C91458">
      <w:pPr>
        <w:numPr>
          <w:ilvl w:val="1"/>
          <w:numId w:val="6"/>
        </w:numPr>
        <w:tabs>
          <w:tab w:val="left" w:pos="986"/>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подписать акт сдачи приемки-оказанных услуг в течение 3-х рабочих дней с момента его получения, либо в тот же срок дать мотивированный отказ от подписания акта. В противном случае услуги считаются выполненными и подлежит оплате, а акт сдачи-приемки считается подписанным;</w:t>
      </w:r>
    </w:p>
    <w:p w14:paraId="449EB1BC" w14:textId="77777777" w:rsidR="00A52A3C" w:rsidRDefault="00C91458">
      <w:pPr>
        <w:numPr>
          <w:ilvl w:val="1"/>
          <w:numId w:val="6"/>
        </w:numPr>
        <w:tabs>
          <w:tab w:val="left" w:pos="986"/>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передать Региональному оператору копии паспортов на отходы I-IV класса опасности или документов, подтверждающих отнесение отходов к V классу опасности, не позднее 3-х рабочих дней с момента заключения настоящего Договора;</w:t>
      </w:r>
    </w:p>
    <w:p w14:paraId="171551DD" w14:textId="77777777" w:rsidR="00A52A3C" w:rsidRDefault="00C91458">
      <w:pPr>
        <w:numPr>
          <w:ilvl w:val="1"/>
          <w:numId w:val="6"/>
        </w:numPr>
        <w:tabs>
          <w:tab w:val="left" w:pos="986"/>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произвести оплату услуг Регионального оператора, как за полноценно оказанную услугу при совершении спецтехникой Регионального оператора или лица, привлеченного Региональным оператором к исполнению Договора, холостого пробега (т.е. выезда Регионального оператора или лица, привлеченного Региональным оператором к исполнению Договора, к адресу вывоза Отходов и невозможности осуществления вывоза Отходов по обстоятельствам, не зависящим от Регионального оператора или лица, привлеченного Региональным оператором к исполнению Договора) вследствие действий и/или бездействий Потребителя, а также вследствие неисполнения Потребителем своих обязательств по Договору.</w:t>
      </w:r>
    </w:p>
    <w:p w14:paraId="27F25996"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Потребитель имеет право:</w:t>
      </w:r>
    </w:p>
    <w:p w14:paraId="1763A237" w14:textId="77777777" w:rsidR="00A52A3C" w:rsidRDefault="00C91458">
      <w:pPr>
        <w:numPr>
          <w:ilvl w:val="1"/>
          <w:numId w:val="7"/>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получать от Регионального оператора информацию об изменении установленных тарифов в области обращения с ТКО;</w:t>
      </w:r>
    </w:p>
    <w:p w14:paraId="6452DFD6" w14:textId="77777777" w:rsidR="00A52A3C" w:rsidRDefault="00C91458">
      <w:pPr>
        <w:numPr>
          <w:ilvl w:val="1"/>
          <w:numId w:val="7"/>
        </w:numPr>
        <w:tabs>
          <w:tab w:val="left" w:pos="975"/>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инициировать проведение сверки расчетов по настоящему Договору;</w:t>
      </w:r>
    </w:p>
    <w:p w14:paraId="5A61F5FF" w14:textId="77777777" w:rsidR="00A52A3C" w:rsidRDefault="00C91458">
      <w:pPr>
        <w:numPr>
          <w:ilvl w:val="1"/>
          <w:numId w:val="7"/>
        </w:numPr>
        <w:tabs>
          <w:tab w:val="left" w:pos="975"/>
        </w:tabs>
        <w:ind w:left="0"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загружать КГО только в бункеры и не имеет право загружать в бункеры строительные отходы, отходы, не являющиеся ТКО.</w:t>
      </w:r>
    </w:p>
    <w:p w14:paraId="7B272EFF" w14:textId="77777777" w:rsidR="00A52A3C" w:rsidRDefault="00A52A3C">
      <w:pPr>
        <w:tabs>
          <w:tab w:val="left" w:pos="975"/>
        </w:tabs>
        <w:ind w:left="709"/>
        <w:jc w:val="both"/>
        <w:rPr>
          <w:rFonts w:ascii="Times New Roman" w:eastAsia="Times New Roman" w:hAnsi="Times New Roman" w:cs="Times New Roman"/>
          <w:color w:val="auto"/>
          <w:sz w:val="22"/>
          <w:szCs w:val="22"/>
        </w:rPr>
      </w:pPr>
    </w:p>
    <w:p w14:paraId="2942D40A" w14:textId="77777777" w:rsidR="00A52A3C" w:rsidRDefault="00C91458">
      <w:pPr>
        <w:numPr>
          <w:ilvl w:val="0"/>
          <w:numId w:val="3"/>
        </w:numPr>
        <w:ind w:firstLine="709"/>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Порядок фиксации нарушений по договору</w:t>
      </w:r>
    </w:p>
    <w:p w14:paraId="03CD5097" w14:textId="77777777" w:rsidR="00A52A3C" w:rsidRDefault="00A52A3C">
      <w:pPr>
        <w:ind w:left="709"/>
        <w:jc w:val="both"/>
        <w:rPr>
          <w:rFonts w:ascii="Times New Roman" w:eastAsia="Times New Roman" w:hAnsi="Times New Roman" w:cs="Times New Roman"/>
          <w:b/>
          <w:color w:val="auto"/>
          <w:sz w:val="22"/>
          <w:szCs w:val="22"/>
        </w:rPr>
      </w:pPr>
    </w:p>
    <w:p w14:paraId="769952DF"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случае нарушения Региональным оператором обязательств по настоящему Договору Потребитель с участием представителя Регионального оператора составляет акт о нарушении Региональным оператором обязательств по Договору и вручает его представителю Регионального оператора. При неявке представителя Регионального оператора Потребитель составляет указанный акт в присутствии не менее чем 2 (двух) незаинтересованных лиц или с использованием фото- и (или) видеофиксации и в течение 3 (трех) рабочих дней направляет акт Региональному оператору с требованием устранить выявленные нарушения в течение разумного срока, определенного Потребителем.</w:t>
      </w:r>
    </w:p>
    <w:p w14:paraId="730D20AE"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Региональный оператор в течение 3 (трех) рабочих дней со дня получения акта подписывает его и направляет Потребителю. В случае несогласия с содержанием акта Региональный оператор вправе написать возражение на акт с мотивированным указанием причин своего несогласия и направить такое возражение Потребителю в течение 3 рабочих дней со дня получения акта.</w:t>
      </w:r>
    </w:p>
    <w:p w14:paraId="59ABB429"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случае невозможности устранения нарушений в сроки, предложенные Потребителем, Региональный оператор предлагает иные сроки для устранения выявленных нарушений.</w:t>
      </w:r>
    </w:p>
    <w:p w14:paraId="2B2B79F7"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случае если Региональный оператор не направил подписанный акт или возражения на акт в течение 3 рабочих дней со дня получения акта, такой акт считается согласованным и подписанным Региональным оператором.</w:t>
      </w:r>
    </w:p>
    <w:p w14:paraId="3DF2AFE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В случае получения возражений Регионального оператора Потребитель обязан рассмотреть </w:t>
      </w:r>
      <w:r>
        <w:rPr>
          <w:rFonts w:ascii="Times New Roman" w:eastAsia="Times New Roman" w:hAnsi="Times New Roman" w:cs="Times New Roman"/>
          <w:color w:val="auto"/>
          <w:sz w:val="22"/>
          <w:szCs w:val="22"/>
        </w:rPr>
        <w:lastRenderedPageBreak/>
        <w:t>возражения и в случае согласия с возражениями внести соответствующие изменения в акт.</w:t>
      </w:r>
    </w:p>
    <w:p w14:paraId="22521897"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Акт должен содержать:</w:t>
      </w:r>
    </w:p>
    <w:p w14:paraId="42862821" w14:textId="77777777" w:rsidR="00A52A3C" w:rsidRDefault="00C91458">
      <w:pPr>
        <w:numPr>
          <w:ilvl w:val="1"/>
          <w:numId w:val="8"/>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сведения о заявителе (наименование, местонахождение, адрес);</w:t>
      </w:r>
    </w:p>
    <w:p w14:paraId="2FBE5A92" w14:textId="77777777" w:rsidR="00A52A3C" w:rsidRDefault="00C91458">
      <w:pPr>
        <w:numPr>
          <w:ilvl w:val="1"/>
          <w:numId w:val="8"/>
        </w:numPr>
        <w:tabs>
          <w:tab w:val="left" w:pos="978"/>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сведения об объекте (объектах), на котором образуются ТКО, в отношении которого возникли разногласия (полное наименование, местонахождение, правомочие на объект (объекты), которым обладает Сторона, направившая акт);</w:t>
      </w:r>
    </w:p>
    <w:p w14:paraId="34A5720D" w14:textId="77777777" w:rsidR="00A52A3C" w:rsidRDefault="00C91458">
      <w:pPr>
        <w:numPr>
          <w:ilvl w:val="1"/>
          <w:numId w:val="8"/>
        </w:numPr>
        <w:tabs>
          <w:tab w:val="left" w:pos="975"/>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сведения о нарушении соответствующих пунктов Договора;</w:t>
      </w:r>
    </w:p>
    <w:p w14:paraId="4A151C7D" w14:textId="77777777" w:rsidR="00A52A3C" w:rsidRDefault="00C91458">
      <w:pPr>
        <w:numPr>
          <w:ilvl w:val="1"/>
          <w:numId w:val="8"/>
        </w:numPr>
        <w:tabs>
          <w:tab w:val="left" w:pos="993"/>
        </w:tabs>
        <w:ind w:left="0"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другие сведения по усмотрению Стороны, в том числе материалы фото- и видеосъемки.</w:t>
      </w:r>
    </w:p>
    <w:p w14:paraId="26F2B0FE"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Потребитель направляет копию акта о нарушении Региональным оператором обязательств по Договору в уполномоченный орган исполнительной власти субъекта Российской Федерации.</w:t>
      </w:r>
    </w:p>
    <w:p w14:paraId="477CC1FC" w14:textId="77777777" w:rsidR="00A52A3C" w:rsidRDefault="00A52A3C">
      <w:pPr>
        <w:tabs>
          <w:tab w:val="left" w:pos="938"/>
        </w:tabs>
        <w:ind w:left="709"/>
        <w:jc w:val="both"/>
        <w:rPr>
          <w:rFonts w:ascii="Times New Roman" w:eastAsia="Times New Roman" w:hAnsi="Times New Roman" w:cs="Times New Roman"/>
          <w:color w:val="auto"/>
          <w:sz w:val="22"/>
          <w:szCs w:val="22"/>
        </w:rPr>
      </w:pPr>
    </w:p>
    <w:p w14:paraId="182AC5DA" w14:textId="77777777" w:rsidR="00A52A3C" w:rsidRDefault="00C91458">
      <w:pPr>
        <w:numPr>
          <w:ilvl w:val="0"/>
          <w:numId w:val="3"/>
        </w:numPr>
        <w:tabs>
          <w:tab w:val="left" w:pos="5180"/>
        </w:tabs>
        <w:ind w:firstLine="709"/>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Ответственность сторон</w:t>
      </w:r>
    </w:p>
    <w:p w14:paraId="3BF505DA" w14:textId="77777777" w:rsidR="00A52A3C" w:rsidRDefault="00A52A3C">
      <w:pPr>
        <w:tabs>
          <w:tab w:val="left" w:pos="5180"/>
        </w:tabs>
        <w:ind w:left="709"/>
        <w:jc w:val="both"/>
        <w:rPr>
          <w:rFonts w:ascii="Times New Roman" w:eastAsia="Times New Roman" w:hAnsi="Times New Roman" w:cs="Times New Roman"/>
          <w:b/>
          <w:color w:val="auto"/>
          <w:sz w:val="22"/>
          <w:szCs w:val="22"/>
        </w:rPr>
      </w:pPr>
    </w:p>
    <w:p w14:paraId="41EE44E0"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w:t>
      </w:r>
    </w:p>
    <w:p w14:paraId="6CD5268E" w14:textId="4F57A153"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В случае неисполнения либо ненадлежащего исполнения Потребителем обязательств по оплате настоящего Договора Региональный оператор вправе потребовать от Потребителя уплаты неустойки в размере 1/130 ключевой ставки Центрального банка Российской Федерации, установленной на день предъявления соответствующего требования, от суммы задолженности за каждый день просрочки.</w:t>
      </w:r>
    </w:p>
    <w:p w14:paraId="483505FA"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За нарушение правил обращения с твердыми коммунальными отходами в части накопления твердых коммунальных отходов вне мест накопления таких отходов, определенных настоящим Договором, Потребитель несет административную ответственность в соответствии с законодательством Российской Федерации.</w:t>
      </w:r>
    </w:p>
    <w:p w14:paraId="35333358"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lang w:eastAsia="ar-SA" w:bidi="ar-SA"/>
        </w:rPr>
        <w:t>В случае кражи или порчи емкости, принадлежащей Региональному оператору либо лицу, привлеченному Региональным оператором к исполнению Договора, в период нахождения емкости у Потребителя, Потребитель оплачивает расходы Регионального оператора либо лица, привлеченного Региональным оператором к исполнению Договора, связанные с устранением последствий порчи емкости или покупкой новой емкости, на основании заверенных надлежащим образом Региональным оператором документов, подтверждающих данные о расходах на устранение последствий порчи емкости или покупку новой емкости. Оплата производится Потребителем в течение 7 (семи) рабочих дней со дня получения Потребителем соответствующей письменной претензии Регионального оператора с приложением документов, подтверждающих понесенные расходы Регионального оператора либо лица привлеченного Региональным оператором к исполнению Договора.</w:t>
      </w:r>
    </w:p>
    <w:p w14:paraId="0845838D" w14:textId="77777777" w:rsidR="00A52A3C" w:rsidRDefault="00A52A3C">
      <w:pPr>
        <w:tabs>
          <w:tab w:val="left" w:pos="938"/>
        </w:tabs>
        <w:ind w:left="709"/>
        <w:rPr>
          <w:color w:val="auto"/>
          <w:sz w:val="22"/>
          <w:szCs w:val="22"/>
        </w:rPr>
      </w:pPr>
    </w:p>
    <w:p w14:paraId="6DD45DC2" w14:textId="77777777" w:rsidR="00A52A3C" w:rsidRDefault="00C91458">
      <w:pPr>
        <w:numPr>
          <w:ilvl w:val="0"/>
          <w:numId w:val="3"/>
        </w:numPr>
        <w:tabs>
          <w:tab w:val="left" w:pos="4802"/>
        </w:tabs>
        <w:ind w:firstLine="709"/>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Обстоятельства непреодолимой силы</w:t>
      </w:r>
    </w:p>
    <w:p w14:paraId="071DDBC2" w14:textId="77777777" w:rsidR="00A52A3C" w:rsidRDefault="00A52A3C">
      <w:pPr>
        <w:tabs>
          <w:tab w:val="left" w:pos="4802"/>
        </w:tabs>
        <w:ind w:left="709"/>
        <w:jc w:val="both"/>
        <w:rPr>
          <w:rFonts w:ascii="Times New Roman" w:eastAsia="Times New Roman" w:hAnsi="Times New Roman" w:cs="Times New Roman"/>
          <w:b/>
          <w:color w:val="auto"/>
          <w:sz w:val="22"/>
          <w:szCs w:val="22"/>
        </w:rPr>
      </w:pPr>
    </w:p>
    <w:p w14:paraId="1F8453C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Стороны освобождаются от ответственности за неисполнение либо ненадлежащее исполнение обязательств по настоящему Договору, если оно явилось следствием обстоятельств непреодолимой силы. При этом срок исполнения обязательств по настоящему Договору продлевается соразмерно времени, в течение которого действовали такие обстоятельства, а также последствиям, вызванным этими обстоятельствами.</w:t>
      </w:r>
    </w:p>
    <w:p w14:paraId="328DE862"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Сторона, подвергшаяся действию обстоятельств непреодолимой силы, обязана предпринять все необходимые действия для извещения другой Стороны любыми доступными способами без промедления, не позднее 24 часов с момента наступления обстоятельств непреодолимой силы, о наступлении указанных обстоятельств. Извещение должно содержать данные о времени наступления и характере указанных обстоятельств.</w:t>
      </w:r>
    </w:p>
    <w:p w14:paraId="0918C634"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Сторона должна также без промедления, не позднее 24 часов с момента прекращения обстоятельств непреодолимой силы, известить об этом другую Сторону.</w:t>
      </w:r>
    </w:p>
    <w:p w14:paraId="16788120" w14:textId="77777777" w:rsidR="00A52A3C" w:rsidRDefault="00A52A3C">
      <w:pPr>
        <w:ind w:firstLine="709"/>
        <w:jc w:val="both"/>
        <w:rPr>
          <w:rFonts w:ascii="Times New Roman" w:eastAsia="Times New Roman" w:hAnsi="Times New Roman" w:cs="Times New Roman"/>
          <w:color w:val="auto"/>
          <w:sz w:val="22"/>
          <w:szCs w:val="22"/>
        </w:rPr>
      </w:pPr>
    </w:p>
    <w:p w14:paraId="27FE6000" w14:textId="77777777" w:rsidR="00A52A3C" w:rsidRDefault="00C91458">
      <w:pPr>
        <w:numPr>
          <w:ilvl w:val="0"/>
          <w:numId w:val="3"/>
        </w:numPr>
        <w:tabs>
          <w:tab w:val="left" w:pos="5127"/>
        </w:tabs>
        <w:ind w:firstLine="709"/>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Действие договора</w:t>
      </w:r>
    </w:p>
    <w:p w14:paraId="64B59C64" w14:textId="77777777" w:rsidR="00A52A3C" w:rsidRDefault="00A52A3C">
      <w:pPr>
        <w:tabs>
          <w:tab w:val="left" w:pos="5127"/>
        </w:tabs>
        <w:ind w:left="709"/>
        <w:jc w:val="both"/>
        <w:rPr>
          <w:rFonts w:ascii="Times New Roman" w:eastAsia="Times New Roman" w:hAnsi="Times New Roman" w:cs="Times New Roman"/>
          <w:b/>
          <w:color w:val="auto"/>
          <w:sz w:val="22"/>
          <w:szCs w:val="22"/>
        </w:rPr>
      </w:pPr>
    </w:p>
    <w:p w14:paraId="263D919B" w14:textId="21BB69ED"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u w:val="single"/>
        </w:rPr>
      </w:pPr>
      <w:r>
        <w:rPr>
          <w:rFonts w:ascii="Times New Roman" w:eastAsia="Times New Roman" w:hAnsi="Times New Roman" w:cs="Times New Roman"/>
          <w:color w:val="auto"/>
          <w:sz w:val="22"/>
          <w:szCs w:val="22"/>
        </w:rPr>
        <w:t>Настоящий Договор заключается на срок 1 (один) год с даты начала оказания услуг</w:t>
      </w:r>
      <w:r w:rsidR="006F543D">
        <w:rPr>
          <w:rFonts w:ascii="Times New Roman" w:eastAsia="Times New Roman" w:hAnsi="Times New Roman" w:cs="Times New Roman"/>
          <w:color w:val="auto"/>
          <w:sz w:val="22"/>
          <w:szCs w:val="22"/>
        </w:rPr>
        <w:t>, а в части оплаты – до полного исполнения обязательств.</w:t>
      </w:r>
      <w:r>
        <w:rPr>
          <w:rFonts w:ascii="Times New Roman" w:eastAsia="Times New Roman" w:hAnsi="Times New Roman" w:cs="Times New Roman"/>
          <w:color w:val="auto"/>
          <w:sz w:val="22"/>
          <w:szCs w:val="22"/>
        </w:rPr>
        <w:t xml:space="preserve"> </w:t>
      </w:r>
    </w:p>
    <w:p w14:paraId="2307A2A7"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Настоящий Договор считается продленным на тот же срок и на тех же условиях, если за один </w:t>
      </w:r>
      <w:r>
        <w:rPr>
          <w:rFonts w:ascii="Times New Roman" w:eastAsia="Times New Roman" w:hAnsi="Times New Roman" w:cs="Times New Roman"/>
          <w:color w:val="auto"/>
          <w:sz w:val="22"/>
          <w:szCs w:val="22"/>
        </w:rPr>
        <w:lastRenderedPageBreak/>
        <w:t>месяц до окончания срока его действия ни одна из Сторон не заявит о его прекращении или изменении либо о заключении нового Договора на иных условиях.</w:t>
      </w:r>
    </w:p>
    <w:p w14:paraId="76F7B51C"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Настоящий Договор может быть расторгнут до окончания срока его действия по соглашению Сторон.</w:t>
      </w:r>
    </w:p>
    <w:p w14:paraId="17EBE836" w14:textId="77777777" w:rsidR="00A52A3C" w:rsidRDefault="00A52A3C">
      <w:pPr>
        <w:tabs>
          <w:tab w:val="left" w:pos="938"/>
        </w:tabs>
        <w:ind w:left="709"/>
        <w:jc w:val="both"/>
        <w:rPr>
          <w:rFonts w:ascii="Times New Roman" w:eastAsia="Times New Roman" w:hAnsi="Times New Roman" w:cs="Times New Roman"/>
          <w:color w:val="auto"/>
          <w:sz w:val="22"/>
          <w:szCs w:val="22"/>
        </w:rPr>
      </w:pPr>
    </w:p>
    <w:p w14:paraId="50382EF7" w14:textId="77777777" w:rsidR="00A52A3C" w:rsidRDefault="00C91458">
      <w:pPr>
        <w:numPr>
          <w:ilvl w:val="0"/>
          <w:numId w:val="3"/>
        </w:numPr>
        <w:tabs>
          <w:tab w:val="left" w:pos="5174"/>
        </w:tabs>
        <w:ind w:firstLine="709"/>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Прочие условия</w:t>
      </w:r>
    </w:p>
    <w:p w14:paraId="166EA149" w14:textId="77777777" w:rsidR="00A52A3C" w:rsidRDefault="00A52A3C">
      <w:pPr>
        <w:tabs>
          <w:tab w:val="left" w:pos="5174"/>
        </w:tabs>
        <w:ind w:left="709"/>
        <w:jc w:val="both"/>
        <w:rPr>
          <w:rFonts w:ascii="Times New Roman" w:eastAsia="Times New Roman" w:hAnsi="Times New Roman" w:cs="Times New Roman"/>
          <w:b/>
          <w:color w:val="auto"/>
          <w:sz w:val="22"/>
          <w:szCs w:val="22"/>
        </w:rPr>
      </w:pPr>
    </w:p>
    <w:p w14:paraId="2D2E220C"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Все изменения, которые вносятся в настоящий Договор, считаются действительными, если они оформлены в письменном виде, подписаны уполномоченными на то лицами и заверены печатями обеих Сторон (при их наличии).</w:t>
      </w:r>
    </w:p>
    <w:p w14:paraId="5DDCE67F"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В случае изменения наименования, местонахождения, банковских или иных реквизитов, в том числе номеров телефонов, адресов электронной почты, Сторона обязана уведомить об этом другую Сторону в письменной форме в течение 5 (пяти) рабочих дней со дня таких изменений любыми доступными способами, позволяющими подтвердить получение такого уведомления адресатом. В отсутствие такого уведомления действия, произведенные Стороной настоящего Договора с учетом имеющейся у нее информации, признаются надлежащими, что лишает вторую Сторону права ссылаться на указанные обстоятельства.</w:t>
      </w:r>
    </w:p>
    <w:p w14:paraId="7E83828E"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При исполнении настоящего Договора Стороны обязуются руководствоваться законодательством Российской Федерации, в том числе положениями Федерального закона</w:t>
      </w:r>
      <w:r>
        <w:rPr>
          <w:rFonts w:ascii="Times New Roman" w:hAnsi="Times New Roman" w:cs="Times New Roman"/>
        </w:rPr>
        <w:t xml:space="preserve"> </w:t>
      </w:r>
      <w:r>
        <w:rPr>
          <w:rFonts w:ascii="Times New Roman" w:hAnsi="Times New Roman" w:cs="Times New Roman"/>
          <w:color w:val="auto"/>
          <w:sz w:val="22"/>
          <w:szCs w:val="22"/>
        </w:rPr>
        <w:t>от 24.06.1998 № 89-ФЗ «Об отходах производства и потребления» и иными нормативными правовыми актами Российской Федерации и города Москвы в сфере обращения с твердыми коммунальными отходами.</w:t>
      </w:r>
    </w:p>
    <w:p w14:paraId="16347B6C"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Настоящий договор является предложением Регионального оператора о заключении договора на оказание услуг по обращению с твердыми коммунальными отходами на основании пункта 8.17 постановлением Правительства Российской Федерации от 12 ноября 2016 г. № 1156 «Об обращении с твердыми коммунальными отходами и внесении изменения в постановление Правительства Российской Федерации от 25 августа 2008 г. № 641».</w:t>
      </w:r>
    </w:p>
    <w:p w14:paraId="766F9F32"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Споры, которые могут возникнуть при исполнении условий настоящего Договора, Стороны будут стремиться разрешить путем переговоров в порядке досудебного разбирательства. При этом, направление претензии по адресу электронной почты, указанному в настоящем Договоре, является надлежащим уведомлением и соблюдением досудебного урегулирования. При недостижении взаимопонимания спор передается в соответствии с действующим законодательством на разрешение в Арбитражный суд города Москвы или в суд общей юрисдикции города Москвы.</w:t>
      </w:r>
    </w:p>
    <w:p w14:paraId="333B2D83"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В случае выявления Региональным оператором несоответствия сведений, указанных в заявке Потребителя на заключение Договора, в том числе о виде хозяйственной и (или) иной деятельности, осуществляемой Потребителем (для юридического лица и индивидуального предпринимателя), изменения расчетных единиц, в отношении которых устанавливается норматив накопления отходов, изменения количества и состава образующихся твердых коммунальных отходов за год, Региональный оператор вправе в одностороннем порядке отнести Потребителя к иной категории объектов (отходообразователей с иными нормативами накопления твердых коммунальных отходов), установленной нормативными правовыми актами города Москвы и осуществить перерасчет платы за коммунальную услугу.</w:t>
      </w:r>
    </w:p>
    <w:p w14:paraId="004DC73F"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Настоящий Договор составлен в 3-х экземплярах, имеющих равную юридическую силу, один экземпляр для Потребителя и два экземпляра для Регионального оператора. Дополнительные соглашения к Договору, протоколы разногласий, акты и иные документы, связанные с заключением и исполнением Договора, также составляются в 3-х экземплярах (один экземпляр для Потребителя и два экземпляра для Регионального оператора).</w:t>
      </w:r>
    </w:p>
    <w:p w14:paraId="42E16865" w14:textId="77777777" w:rsidR="00A52A3C" w:rsidRDefault="00C91458">
      <w:pPr>
        <w:numPr>
          <w:ilvl w:val="0"/>
          <w:numId w:val="1"/>
        </w:numPr>
        <w:tabs>
          <w:tab w:val="left" w:pos="938"/>
        </w:tabs>
        <w:ind w:firstLine="709"/>
        <w:jc w:val="both"/>
        <w:rPr>
          <w:rFonts w:ascii="Times New Roman" w:hAnsi="Times New Roman" w:cs="Times New Roman"/>
          <w:color w:val="auto"/>
          <w:sz w:val="22"/>
          <w:szCs w:val="22"/>
        </w:rPr>
      </w:pPr>
      <w:r>
        <w:rPr>
          <w:rFonts w:ascii="Times New Roman" w:hAnsi="Times New Roman" w:cs="Times New Roman"/>
          <w:color w:val="auto"/>
          <w:sz w:val="22"/>
          <w:szCs w:val="22"/>
        </w:rPr>
        <w:t>Приложения к настоящему Договору являются его неотъемлемой частью.</w:t>
      </w:r>
    </w:p>
    <w:p w14:paraId="5C6EC07C" w14:textId="77777777" w:rsidR="00A52A3C" w:rsidRDefault="00A52A3C">
      <w:pPr>
        <w:tabs>
          <w:tab w:val="left" w:pos="938"/>
        </w:tabs>
        <w:ind w:left="709"/>
        <w:jc w:val="both"/>
        <w:rPr>
          <w:rFonts w:ascii="Times New Roman" w:eastAsia="Times New Roman" w:hAnsi="Times New Roman" w:cs="Times New Roman"/>
          <w:color w:val="auto"/>
          <w:sz w:val="22"/>
          <w:szCs w:val="22"/>
        </w:rPr>
      </w:pPr>
    </w:p>
    <w:p w14:paraId="1FDB3C73" w14:textId="77777777" w:rsidR="00A52A3C" w:rsidRDefault="00C91458">
      <w:pPr>
        <w:numPr>
          <w:ilvl w:val="0"/>
          <w:numId w:val="3"/>
        </w:numPr>
        <w:tabs>
          <w:tab w:val="left" w:pos="1028"/>
        </w:tabs>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Согласие на обработку персональных данных</w:t>
      </w:r>
    </w:p>
    <w:p w14:paraId="38AAD4BB" w14:textId="77777777" w:rsidR="00A52A3C" w:rsidRDefault="00A52A3C">
      <w:pPr>
        <w:tabs>
          <w:tab w:val="left" w:pos="1028"/>
        </w:tabs>
        <w:jc w:val="both"/>
        <w:rPr>
          <w:rFonts w:ascii="Times New Roman" w:eastAsia="Times New Roman" w:hAnsi="Times New Roman" w:cs="Times New Roman"/>
          <w:b/>
          <w:color w:val="auto"/>
          <w:sz w:val="22"/>
          <w:szCs w:val="22"/>
        </w:rPr>
      </w:pPr>
    </w:p>
    <w:p w14:paraId="0CAFD251"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 xml:space="preserve"> Потребитель настоящим предоставляет право Региональному оператору осуществлять с целью исполнения настоящего Договора обработку персональных данных, предоставленных Потребителем, полученных Региональным оператором в процессе заключения, исполнения настоящего Договора, в том числе совершать любые действия (операции) или совокупность действий (операций), с </w:t>
      </w:r>
      <w:r>
        <w:rPr>
          <w:rFonts w:ascii="Times New Roman" w:eastAsia="Times New Roman" w:hAnsi="Times New Roman" w:cs="Times New Roman"/>
          <w:color w:val="auto"/>
          <w:sz w:val="22"/>
          <w:szCs w:val="22"/>
        </w:rPr>
        <w:lastRenderedPageBreak/>
        <w:t>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502432BC"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Срок обработки персональных данных: период действия настоящего Договора, а также до истечения срока исковой давности для предъявления требований после прекращения действия настоящего Договора.</w:t>
      </w:r>
    </w:p>
    <w:p w14:paraId="17BB30D0"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Региональный оператор обязан обеспечивать сохранность персональных данных, предоставленных Потребителем для заключения настоящего Договора, а также ставших известными в связи с заключением и/или исполнением настоящего Договора.</w:t>
      </w:r>
    </w:p>
    <w:p w14:paraId="034C5F3A" w14:textId="77777777" w:rsidR="00A52A3C" w:rsidRDefault="00C91458">
      <w:pPr>
        <w:numPr>
          <w:ilvl w:val="0"/>
          <w:numId w:val="1"/>
        </w:numPr>
        <w:tabs>
          <w:tab w:val="left" w:pos="938"/>
        </w:tabs>
        <w:ind w:firstLine="709"/>
        <w:jc w:val="both"/>
        <w:rPr>
          <w:rFonts w:ascii="Times New Roman" w:eastAsia="Times New Roman" w:hAnsi="Times New Roman" w:cs="Times New Roman"/>
          <w:color w:val="auto"/>
          <w:sz w:val="22"/>
          <w:szCs w:val="22"/>
        </w:rPr>
      </w:pPr>
      <w:r>
        <w:rPr>
          <w:rFonts w:ascii="Times New Roman" w:eastAsia="Times New Roman" w:hAnsi="Times New Roman" w:cs="Times New Roman"/>
          <w:color w:val="auto"/>
          <w:sz w:val="22"/>
          <w:szCs w:val="22"/>
        </w:rPr>
        <w:t>Потребитель предоставляет Региональному оператору право на передачу сведений о заключенном Договоре третьим лицам.</w:t>
      </w:r>
    </w:p>
    <w:p w14:paraId="23EDE85F" w14:textId="77777777" w:rsidR="00A52A3C" w:rsidRDefault="00A52A3C">
      <w:pPr>
        <w:tabs>
          <w:tab w:val="left" w:pos="1028"/>
        </w:tabs>
        <w:ind w:firstLine="709"/>
        <w:jc w:val="both"/>
        <w:rPr>
          <w:rFonts w:ascii="Times New Roman" w:eastAsia="Times New Roman" w:hAnsi="Times New Roman" w:cs="Times New Roman"/>
          <w:color w:val="auto"/>
          <w:sz w:val="22"/>
          <w:szCs w:val="22"/>
        </w:rPr>
      </w:pPr>
    </w:p>
    <w:p w14:paraId="3D99C0FF" w14:textId="77777777" w:rsidR="00536A46" w:rsidRPr="00711756" w:rsidRDefault="00536A46" w:rsidP="008369E8">
      <w:pPr>
        <w:tabs>
          <w:tab w:val="left" w:pos="1028"/>
        </w:tabs>
        <w:jc w:val="both"/>
        <w:rPr>
          <w:rFonts w:ascii="Times New Roman" w:eastAsia="Times New Roman" w:hAnsi="Times New Roman" w:cs="Times New Roman"/>
          <w:color w:val="auto"/>
          <w:sz w:val="22"/>
          <w:szCs w:val="22"/>
        </w:rPr>
      </w:pPr>
    </w:p>
    <w:p w14:paraId="0EC6C540" w14:textId="77777777" w:rsidR="00536A46" w:rsidRPr="00711756" w:rsidRDefault="00536A46" w:rsidP="008369E8">
      <w:pPr>
        <w:tabs>
          <w:tab w:val="left" w:pos="1028"/>
        </w:tabs>
        <w:jc w:val="both"/>
        <w:rPr>
          <w:rFonts w:ascii="Times New Roman" w:eastAsia="Times New Roman" w:hAnsi="Times New Roman" w:cs="Times New Roman"/>
          <w:color w:val="auto"/>
          <w:sz w:val="22"/>
          <w:szCs w:val="22"/>
        </w:rPr>
      </w:pPr>
    </w:p>
    <w:p w14:paraId="7A89D7E7" w14:textId="77777777" w:rsidR="00A52A3C" w:rsidRDefault="00C91458">
      <w:pPr>
        <w:numPr>
          <w:ilvl w:val="0"/>
          <w:numId w:val="3"/>
        </w:numPr>
        <w:tabs>
          <w:tab w:val="left" w:pos="1028"/>
        </w:tabs>
        <w:jc w:val="center"/>
        <w:rPr>
          <w:rFonts w:ascii="Times New Roman" w:eastAsia="Times New Roman" w:hAnsi="Times New Roman" w:cs="Times New Roman"/>
          <w:b/>
          <w:color w:val="auto"/>
          <w:sz w:val="22"/>
          <w:szCs w:val="22"/>
        </w:rPr>
      </w:pPr>
      <w:r>
        <w:rPr>
          <w:rFonts w:ascii="Times New Roman" w:eastAsia="Times New Roman" w:hAnsi="Times New Roman" w:cs="Times New Roman"/>
          <w:b/>
          <w:color w:val="auto"/>
          <w:sz w:val="22"/>
          <w:szCs w:val="22"/>
        </w:rPr>
        <w:t>Реквизиты и подписи сторон</w:t>
      </w:r>
    </w:p>
    <w:p w14:paraId="152CA6D7" w14:textId="77777777" w:rsidR="00A52A3C" w:rsidRDefault="00A52A3C">
      <w:pPr>
        <w:tabs>
          <w:tab w:val="left" w:pos="1028"/>
        </w:tabs>
        <w:rPr>
          <w:rFonts w:ascii="Times New Roman" w:eastAsia="Times New Roman" w:hAnsi="Times New Roman" w:cs="Times New Roman"/>
          <w:color w:val="auto"/>
          <w:sz w:val="22"/>
          <w:szCs w:val="22"/>
        </w:rPr>
      </w:pP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5022"/>
        <w:gridCol w:w="4759"/>
      </w:tblGrid>
      <w:tr w:rsidR="001C0EED" w:rsidRPr="0000630E" w14:paraId="02C409C6" w14:textId="77777777" w:rsidTr="00262147">
        <w:tc>
          <w:tcPr>
            <w:tcW w:w="5022" w:type="dxa"/>
            <w:shd w:val="clear" w:color="auto" w:fill="auto"/>
          </w:tcPr>
          <w:p w14:paraId="6D094B90"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Региональный оператор:</w:t>
            </w:r>
          </w:p>
        </w:tc>
        <w:tc>
          <w:tcPr>
            <w:tcW w:w="4759" w:type="dxa"/>
            <w:shd w:val="clear" w:color="auto" w:fill="auto"/>
          </w:tcPr>
          <w:p w14:paraId="18A4BBC4"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Потребитель:</w:t>
            </w:r>
          </w:p>
        </w:tc>
      </w:tr>
      <w:tr w:rsidR="001C0EED" w:rsidRPr="0000630E" w14:paraId="73ED20E6" w14:textId="77777777" w:rsidTr="00262147">
        <w:tc>
          <w:tcPr>
            <w:tcW w:w="5022" w:type="dxa"/>
            <w:shd w:val="clear" w:color="auto" w:fill="auto"/>
          </w:tcPr>
          <w:p w14:paraId="35B7B3EB" w14:textId="77777777" w:rsidR="001C0EED" w:rsidRPr="00014210" w:rsidRDefault="001C0EED" w:rsidP="00262147">
            <w:pPr>
              <w:tabs>
                <w:tab w:val="left" w:pos="142"/>
              </w:tabs>
              <w:autoSpaceDE w:val="0"/>
              <w:autoSpaceDN w:val="0"/>
              <w:jc w:val="center"/>
              <w:rPr>
                <w:rFonts w:ascii="Times New Roman" w:eastAsia="Times New Roman" w:hAnsi="Times New Roman" w:cs="Times New Roman"/>
                <w:sz w:val="22"/>
                <w:szCs w:val="22"/>
              </w:rPr>
            </w:pPr>
          </w:p>
        </w:tc>
        <w:tc>
          <w:tcPr>
            <w:tcW w:w="4759" w:type="dxa"/>
            <w:shd w:val="clear" w:color="auto" w:fill="auto"/>
          </w:tcPr>
          <w:p w14:paraId="637E00AF" w14:textId="77777777" w:rsidR="001C0EED" w:rsidRPr="00014210" w:rsidRDefault="001C0EED" w:rsidP="00262147">
            <w:pPr>
              <w:tabs>
                <w:tab w:val="left" w:pos="142"/>
              </w:tabs>
              <w:autoSpaceDE w:val="0"/>
              <w:autoSpaceDN w:val="0"/>
              <w:ind w:firstLine="426"/>
              <w:jc w:val="center"/>
              <w:rPr>
                <w:rFonts w:ascii="Times New Roman" w:eastAsia="Times New Roman" w:hAnsi="Times New Roman" w:cs="Times New Roman"/>
                <w:sz w:val="22"/>
                <w:szCs w:val="22"/>
              </w:rPr>
            </w:pPr>
          </w:p>
        </w:tc>
      </w:tr>
      <w:tr w:rsidR="001C0EED" w:rsidRPr="0000630E" w14:paraId="1B0590FD" w14:textId="77777777" w:rsidTr="00262147">
        <w:trPr>
          <w:trHeight w:val="177"/>
        </w:trPr>
        <w:tc>
          <w:tcPr>
            <w:tcW w:w="5022" w:type="dxa"/>
            <w:shd w:val="clear" w:color="auto" w:fill="auto"/>
          </w:tcPr>
          <w:p w14:paraId="6B1403E6" w14:textId="77777777" w:rsidR="001C0EED" w:rsidRPr="00014210" w:rsidRDefault="001C0EED" w:rsidP="00262147">
            <w:pPr>
              <w:tabs>
                <w:tab w:val="left" w:pos="142"/>
              </w:tabs>
              <w:autoSpaceDE w:val="0"/>
              <w:autoSpaceDN w:val="0"/>
              <w:rPr>
                <w:rFonts w:ascii="Times New Roman" w:eastAsia="Times New Roman" w:hAnsi="Times New Roman" w:cs="Times New Roman"/>
                <w:b/>
                <w:sz w:val="22"/>
                <w:szCs w:val="22"/>
                <w:lang w:val="en-US"/>
              </w:rPr>
            </w:pPr>
            <w:r w:rsidRPr="00014210">
              <w:rPr>
                <w:rFonts w:ascii="Times New Roman" w:eastAsia="Times New Roman" w:hAnsi="Times New Roman" w:cs="Times New Roman"/>
                <w:b/>
                <w:sz w:val="22"/>
                <w:szCs w:val="22"/>
              </w:rPr>
              <w:t>ГУП «Экотехпром»</w:t>
            </w:r>
          </w:p>
        </w:tc>
        <w:tc>
          <w:tcPr>
            <w:tcW w:w="4759" w:type="dxa"/>
            <w:shd w:val="clear" w:color="auto" w:fill="auto"/>
          </w:tcPr>
          <w:p w14:paraId="79E68191" w14:textId="77777777" w:rsidR="001C0EED" w:rsidRPr="00A56DB3" w:rsidRDefault="001C0EED" w:rsidP="00262147">
            <w:pPr>
              <w:pStyle w:val="ConsPlusNormal"/>
              <w:rPr>
                <w:rFonts w:ascii="Times New Roman" w:hAnsi="Times New Roman" w:cs="Times New Roman"/>
                <w:b/>
                <w:i/>
                <w:szCs w:val="22"/>
              </w:rPr>
            </w:pPr>
            <w:r>
              <w:rPr>
                <w:rFonts w:ascii="Times New Roman" w:hAnsi="Times New Roman" w:cs="Times New Roman"/>
                <w:b/>
                <w:szCs w:val="22"/>
              </w:rPr>
              <w:t>ГМЦ Росстата</w:t>
            </w:r>
          </w:p>
        </w:tc>
      </w:tr>
      <w:tr w:rsidR="001C0EED" w:rsidRPr="0000630E" w14:paraId="161FBEA6" w14:textId="77777777" w:rsidTr="00262147">
        <w:tc>
          <w:tcPr>
            <w:tcW w:w="5022" w:type="dxa"/>
            <w:shd w:val="clear" w:color="auto" w:fill="auto"/>
          </w:tcPr>
          <w:p w14:paraId="3F97F062"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 xml:space="preserve">Адрес юридический: 119180, г. Москва, </w:t>
            </w:r>
          </w:p>
          <w:p w14:paraId="42EDBB77"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ул. Большая Полянка, д. 42, стр. 1</w:t>
            </w:r>
          </w:p>
        </w:tc>
        <w:tc>
          <w:tcPr>
            <w:tcW w:w="4759" w:type="dxa"/>
            <w:shd w:val="clear" w:color="auto" w:fill="auto"/>
          </w:tcPr>
          <w:p w14:paraId="353D923B"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 xml:space="preserve">Адрес </w:t>
            </w:r>
            <w:r>
              <w:rPr>
                <w:rFonts w:ascii="Times New Roman" w:eastAsia="Times New Roman" w:hAnsi="Times New Roman" w:cs="Times New Roman"/>
                <w:sz w:val="22"/>
                <w:szCs w:val="22"/>
              </w:rPr>
              <w:t>регистрации: г. Москва, Измайловское ш., д. 44</w:t>
            </w:r>
          </w:p>
        </w:tc>
      </w:tr>
      <w:tr w:rsidR="001C0EED" w:rsidRPr="0000630E" w14:paraId="4636AD17" w14:textId="77777777" w:rsidTr="00262147">
        <w:trPr>
          <w:trHeight w:val="305"/>
        </w:trPr>
        <w:tc>
          <w:tcPr>
            <w:tcW w:w="5022" w:type="dxa"/>
            <w:shd w:val="clear" w:color="auto" w:fill="auto"/>
          </w:tcPr>
          <w:p w14:paraId="5AE19848"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Почтовый адрес:</w:t>
            </w:r>
            <w:r w:rsidRPr="00014210">
              <w:rPr>
                <w:rFonts w:ascii="Times New Roman" w:hAnsi="Times New Roman" w:cs="Times New Roman"/>
                <w:sz w:val="22"/>
                <w:szCs w:val="22"/>
              </w:rPr>
              <w:t xml:space="preserve"> </w:t>
            </w:r>
            <w:r w:rsidRPr="00014210">
              <w:rPr>
                <w:rFonts w:ascii="Times New Roman" w:eastAsia="Times New Roman" w:hAnsi="Times New Roman" w:cs="Times New Roman"/>
                <w:sz w:val="22"/>
                <w:szCs w:val="22"/>
              </w:rPr>
              <w:t>129323, г. Москва, улица Снежная, д. 26, э. 9, пом. ХХХ.</w:t>
            </w:r>
          </w:p>
        </w:tc>
        <w:tc>
          <w:tcPr>
            <w:tcW w:w="4759" w:type="dxa"/>
            <w:shd w:val="clear" w:color="auto" w:fill="auto"/>
          </w:tcPr>
          <w:p w14:paraId="1B9BE1EB" w14:textId="77777777" w:rsidR="001C0EED" w:rsidRPr="00014210" w:rsidRDefault="001C0EED" w:rsidP="00262147">
            <w:pPr>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Почтовый адрес:</w:t>
            </w:r>
            <w:r>
              <w:rPr>
                <w:rFonts w:ascii="Times New Roman" w:eastAsia="Times New Roman" w:hAnsi="Times New Roman" w:cs="Times New Roman"/>
                <w:sz w:val="22"/>
                <w:szCs w:val="22"/>
              </w:rPr>
              <w:t xml:space="preserve"> г. Москва, Измайловское ш., д. 44</w:t>
            </w:r>
          </w:p>
        </w:tc>
      </w:tr>
      <w:tr w:rsidR="001C0EED" w:rsidRPr="0000630E" w14:paraId="3499DFF1" w14:textId="77777777" w:rsidTr="00262147">
        <w:trPr>
          <w:trHeight w:val="305"/>
        </w:trPr>
        <w:tc>
          <w:tcPr>
            <w:tcW w:w="5022" w:type="dxa"/>
            <w:shd w:val="clear" w:color="auto" w:fill="auto"/>
          </w:tcPr>
          <w:p w14:paraId="3A9B3874"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ИНН 7706043312</w:t>
            </w:r>
          </w:p>
          <w:p w14:paraId="6FD17F99"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Pr>
                <w:rFonts w:ascii="Times New Roman" w:eastAsia="Times New Roman" w:hAnsi="Times New Roman" w:cs="Times New Roman"/>
                <w:sz w:val="22"/>
                <w:szCs w:val="22"/>
              </w:rPr>
              <w:t>КПП 770601001</w:t>
            </w:r>
          </w:p>
          <w:p w14:paraId="5318F908"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ОГРН 1027739016161</w:t>
            </w:r>
          </w:p>
        </w:tc>
        <w:tc>
          <w:tcPr>
            <w:tcW w:w="4759" w:type="dxa"/>
            <w:shd w:val="clear" w:color="auto" w:fill="auto"/>
          </w:tcPr>
          <w:p w14:paraId="001689D7"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Pr>
                <w:rFonts w:ascii="Times New Roman" w:eastAsia="Times New Roman" w:hAnsi="Times New Roman" w:cs="Times New Roman"/>
                <w:sz w:val="22"/>
                <w:szCs w:val="22"/>
              </w:rPr>
              <w:t>ИНН 7719026593</w:t>
            </w:r>
          </w:p>
          <w:p w14:paraId="7BB2C017" w14:textId="77777777" w:rsidR="001C0EED" w:rsidRPr="00760059" w:rsidRDefault="001C0EED" w:rsidP="00262147">
            <w:pPr>
              <w:tabs>
                <w:tab w:val="left" w:pos="142"/>
              </w:tabs>
              <w:autoSpaceDE w:val="0"/>
              <w:autoSpaceDN w:val="0"/>
              <w:rPr>
                <w:rFonts w:ascii="Times New Roman" w:eastAsia="Times New Roman" w:hAnsi="Times New Roman" w:cs="Times New Roman"/>
                <w:sz w:val="22"/>
                <w:szCs w:val="22"/>
              </w:rPr>
            </w:pPr>
            <w:r w:rsidRPr="00760059">
              <w:rPr>
                <w:rFonts w:ascii="Times New Roman" w:eastAsia="Times New Roman" w:hAnsi="Times New Roman" w:cs="Times New Roman"/>
                <w:sz w:val="22"/>
                <w:szCs w:val="22"/>
              </w:rPr>
              <w:t xml:space="preserve">КПП </w:t>
            </w:r>
            <w:r w:rsidRPr="00FD745F">
              <w:rPr>
                <w:rFonts w:ascii="Times New Roman" w:eastAsia="Times New Roman" w:hAnsi="Times New Roman" w:cs="Times New Roman"/>
                <w:sz w:val="22"/>
                <w:szCs w:val="22"/>
              </w:rPr>
              <w:t>771901001</w:t>
            </w:r>
          </w:p>
          <w:p w14:paraId="13801B09" w14:textId="77777777" w:rsidR="001C0EED" w:rsidRPr="00014210" w:rsidRDefault="001C0EED" w:rsidP="00262147">
            <w:pPr>
              <w:autoSpaceDE w:val="0"/>
              <w:autoSpaceDN w:val="0"/>
              <w:rPr>
                <w:rFonts w:ascii="Times New Roman" w:eastAsia="Times New Roman" w:hAnsi="Times New Roman" w:cs="Times New Roman"/>
                <w:sz w:val="22"/>
                <w:szCs w:val="22"/>
              </w:rPr>
            </w:pPr>
            <w:r w:rsidRPr="00760059">
              <w:rPr>
                <w:rFonts w:ascii="Times New Roman" w:eastAsia="Times New Roman" w:hAnsi="Times New Roman" w:cs="Times New Roman"/>
                <w:sz w:val="22"/>
                <w:szCs w:val="22"/>
              </w:rPr>
              <w:t>ОГРН</w:t>
            </w:r>
            <w:r>
              <w:rPr>
                <w:rFonts w:ascii="Times New Roman" w:eastAsia="Times New Roman" w:hAnsi="Times New Roman" w:cs="Times New Roman"/>
                <w:sz w:val="22"/>
                <w:szCs w:val="22"/>
              </w:rPr>
              <w:t xml:space="preserve"> 1027739185968</w:t>
            </w:r>
          </w:p>
        </w:tc>
      </w:tr>
      <w:tr w:rsidR="001C0EED" w:rsidRPr="0000630E" w14:paraId="5BFA49AF" w14:textId="77777777" w:rsidTr="00262147">
        <w:trPr>
          <w:trHeight w:val="305"/>
        </w:trPr>
        <w:tc>
          <w:tcPr>
            <w:tcW w:w="5022" w:type="dxa"/>
            <w:shd w:val="clear" w:color="auto" w:fill="auto"/>
          </w:tcPr>
          <w:p w14:paraId="0E30F8D2"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p>
        </w:tc>
        <w:tc>
          <w:tcPr>
            <w:tcW w:w="4759" w:type="dxa"/>
            <w:shd w:val="clear" w:color="auto" w:fill="auto"/>
          </w:tcPr>
          <w:p w14:paraId="07C642B8" w14:textId="77777777" w:rsidR="001C0EED" w:rsidRPr="00014210" w:rsidRDefault="001C0EED" w:rsidP="00262147">
            <w:pPr>
              <w:autoSpaceDE w:val="0"/>
              <w:autoSpaceDN w:val="0"/>
              <w:rPr>
                <w:rFonts w:ascii="Times New Roman" w:eastAsia="Times New Roman" w:hAnsi="Times New Roman" w:cs="Times New Roman"/>
                <w:sz w:val="22"/>
                <w:szCs w:val="22"/>
              </w:rPr>
            </w:pPr>
          </w:p>
        </w:tc>
      </w:tr>
      <w:tr w:rsidR="001C0EED" w:rsidRPr="0000630E" w14:paraId="769B0A02" w14:textId="77777777" w:rsidTr="00262147">
        <w:trPr>
          <w:trHeight w:val="305"/>
        </w:trPr>
        <w:tc>
          <w:tcPr>
            <w:tcW w:w="5022" w:type="dxa"/>
            <w:shd w:val="clear" w:color="auto" w:fill="auto"/>
          </w:tcPr>
          <w:p w14:paraId="2BE9AB4C"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Банковские реквизиты:</w:t>
            </w:r>
          </w:p>
          <w:p w14:paraId="3E5D4B97"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Наименование банка ПАО «Сбербанк»</w:t>
            </w:r>
          </w:p>
          <w:p w14:paraId="1C29B68D"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БИК</w:t>
            </w:r>
            <w:r w:rsidRPr="00014210">
              <w:rPr>
                <w:rFonts w:ascii="Times New Roman" w:eastAsia="Times New Roman" w:hAnsi="Times New Roman" w:cs="Times New Roman"/>
                <w:sz w:val="22"/>
                <w:szCs w:val="22"/>
              </w:rPr>
              <w:t xml:space="preserve"> 044525225</w:t>
            </w:r>
          </w:p>
          <w:p w14:paraId="074CF8C5"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Р/с 40602810138000000189</w:t>
            </w:r>
          </w:p>
          <w:p w14:paraId="2EF0643A"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Корр. счет 30101810400000000225</w:t>
            </w:r>
          </w:p>
        </w:tc>
        <w:tc>
          <w:tcPr>
            <w:tcW w:w="4759" w:type="dxa"/>
            <w:shd w:val="clear" w:color="auto" w:fill="auto"/>
          </w:tcPr>
          <w:p w14:paraId="5741C38F"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Банковские реквизиты:</w:t>
            </w:r>
          </w:p>
          <w:p w14:paraId="10F83186"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Наименование банка</w:t>
            </w:r>
            <w:r>
              <w:rPr>
                <w:rFonts w:ascii="Times New Roman" w:eastAsia="Times New Roman" w:hAnsi="Times New Roman" w:cs="Times New Roman"/>
                <w:sz w:val="22"/>
                <w:szCs w:val="22"/>
              </w:rPr>
              <w:t xml:space="preserve"> Банк Филиал «ПАО </w:t>
            </w:r>
            <w:proofErr w:type="spellStart"/>
            <w:r>
              <w:rPr>
                <w:rFonts w:ascii="Times New Roman" w:eastAsia="Times New Roman" w:hAnsi="Times New Roman" w:cs="Times New Roman"/>
                <w:sz w:val="22"/>
                <w:szCs w:val="22"/>
              </w:rPr>
              <w:t>Совкомбанк</w:t>
            </w:r>
            <w:proofErr w:type="spellEnd"/>
            <w:r>
              <w:rPr>
                <w:rFonts w:ascii="Times New Roman" w:eastAsia="Times New Roman" w:hAnsi="Times New Roman" w:cs="Times New Roman"/>
                <w:sz w:val="22"/>
                <w:szCs w:val="22"/>
              </w:rPr>
              <w:t>» г. Москва</w:t>
            </w:r>
          </w:p>
          <w:p w14:paraId="1C909CBA"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БИК 044525360</w:t>
            </w:r>
          </w:p>
          <w:p w14:paraId="72D94423"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Р/с</w:t>
            </w:r>
            <w:r>
              <w:rPr>
                <w:rFonts w:ascii="Times New Roman" w:eastAsia="Times New Roman" w:hAnsi="Times New Roman" w:cs="Times New Roman"/>
                <w:sz w:val="22"/>
                <w:szCs w:val="22"/>
              </w:rPr>
              <w:t xml:space="preserve"> 40502810012010572526</w:t>
            </w:r>
          </w:p>
          <w:p w14:paraId="1417F83D"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FD745F">
              <w:rPr>
                <w:rFonts w:ascii="Times New Roman" w:eastAsia="Times New Roman" w:hAnsi="Times New Roman" w:cs="Times New Roman"/>
                <w:color w:val="000000" w:themeColor="text1"/>
                <w:sz w:val="22"/>
                <w:szCs w:val="22"/>
              </w:rPr>
              <w:t xml:space="preserve">Корр. счет </w:t>
            </w:r>
            <w:r>
              <w:rPr>
                <w:rFonts w:ascii="Times New Roman" w:eastAsia="Times New Roman" w:hAnsi="Times New Roman" w:cs="Times New Roman"/>
                <w:color w:val="000000" w:themeColor="text1"/>
                <w:sz w:val="22"/>
                <w:szCs w:val="22"/>
              </w:rPr>
              <w:t>30101810445250000360</w:t>
            </w:r>
          </w:p>
        </w:tc>
      </w:tr>
      <w:tr w:rsidR="001C0EED" w:rsidRPr="0000630E" w14:paraId="62B848E6" w14:textId="77777777" w:rsidTr="00262147">
        <w:trPr>
          <w:trHeight w:val="305"/>
        </w:trPr>
        <w:tc>
          <w:tcPr>
            <w:tcW w:w="5022" w:type="dxa"/>
            <w:shd w:val="clear" w:color="auto" w:fill="auto"/>
          </w:tcPr>
          <w:p w14:paraId="34DBE45D"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p>
        </w:tc>
        <w:tc>
          <w:tcPr>
            <w:tcW w:w="4759" w:type="dxa"/>
            <w:shd w:val="clear" w:color="auto" w:fill="auto"/>
          </w:tcPr>
          <w:p w14:paraId="72D4A484" w14:textId="77777777" w:rsidR="001C0EED" w:rsidRPr="00014210" w:rsidRDefault="001C0EED" w:rsidP="00262147">
            <w:pPr>
              <w:autoSpaceDE w:val="0"/>
              <w:autoSpaceDN w:val="0"/>
              <w:rPr>
                <w:rFonts w:ascii="Times New Roman" w:eastAsia="Times New Roman" w:hAnsi="Times New Roman" w:cs="Times New Roman"/>
                <w:sz w:val="22"/>
                <w:szCs w:val="22"/>
              </w:rPr>
            </w:pPr>
          </w:p>
        </w:tc>
      </w:tr>
      <w:tr w:rsidR="001C0EED" w:rsidRPr="0000630E" w14:paraId="2DAE980E" w14:textId="77777777" w:rsidTr="00262147">
        <w:tc>
          <w:tcPr>
            <w:tcW w:w="5022" w:type="dxa"/>
            <w:shd w:val="clear" w:color="auto" w:fill="auto"/>
          </w:tcPr>
          <w:p w14:paraId="52D17D97" w14:textId="77777777" w:rsidR="001C0EED" w:rsidRPr="002C22C6"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Адрес фактический:</w:t>
            </w:r>
            <w:r w:rsidRPr="00014210">
              <w:rPr>
                <w:rFonts w:ascii="Times New Roman" w:hAnsi="Times New Roman" w:cs="Times New Roman"/>
                <w:sz w:val="22"/>
                <w:szCs w:val="22"/>
              </w:rPr>
              <w:t xml:space="preserve"> </w:t>
            </w:r>
            <w:r w:rsidRPr="002C22C6">
              <w:rPr>
                <w:rFonts w:ascii="Times New Roman" w:hAnsi="Times New Roman" w:cs="Times New Roman"/>
                <w:sz w:val="22"/>
                <w:szCs w:val="22"/>
              </w:rPr>
              <w:t>127287</w:t>
            </w:r>
            <w:r w:rsidRPr="00014210">
              <w:rPr>
                <w:rFonts w:ascii="Times New Roman" w:eastAsia="Times New Roman" w:hAnsi="Times New Roman" w:cs="Times New Roman"/>
                <w:sz w:val="22"/>
                <w:szCs w:val="22"/>
              </w:rPr>
              <w:t>, г</w:t>
            </w:r>
            <w:r>
              <w:rPr>
                <w:rFonts w:ascii="Times New Roman" w:eastAsia="Times New Roman" w:hAnsi="Times New Roman" w:cs="Times New Roman"/>
                <w:sz w:val="22"/>
                <w:szCs w:val="22"/>
              </w:rPr>
              <w:t>.</w:t>
            </w:r>
            <w:r w:rsidRPr="002C22C6">
              <w:rPr>
                <w:rFonts w:ascii="Times New Roman" w:eastAsia="Times New Roman" w:hAnsi="Times New Roman" w:cs="Times New Roman"/>
                <w:sz w:val="22"/>
                <w:szCs w:val="22"/>
              </w:rPr>
              <w:t xml:space="preserve"> Москва, 2-я </w:t>
            </w:r>
            <w:r>
              <w:rPr>
                <w:rFonts w:ascii="Times New Roman" w:eastAsia="Times New Roman" w:hAnsi="Times New Roman" w:cs="Times New Roman"/>
                <w:sz w:val="22"/>
                <w:szCs w:val="22"/>
              </w:rPr>
              <w:t>Х</w:t>
            </w:r>
            <w:r w:rsidRPr="002C22C6">
              <w:rPr>
                <w:rFonts w:ascii="Times New Roman" w:eastAsia="Times New Roman" w:hAnsi="Times New Roman" w:cs="Times New Roman"/>
                <w:sz w:val="22"/>
                <w:szCs w:val="22"/>
              </w:rPr>
              <w:t>уторская ул., д. 38а, стр.</w:t>
            </w:r>
            <w:r>
              <w:rPr>
                <w:rFonts w:ascii="Times New Roman" w:eastAsia="Times New Roman" w:hAnsi="Times New Roman" w:cs="Times New Roman"/>
                <w:sz w:val="22"/>
                <w:szCs w:val="22"/>
              </w:rPr>
              <w:t xml:space="preserve"> </w:t>
            </w:r>
            <w:r w:rsidRPr="002C22C6">
              <w:rPr>
                <w:rFonts w:ascii="Times New Roman" w:eastAsia="Times New Roman" w:hAnsi="Times New Roman" w:cs="Times New Roman"/>
                <w:sz w:val="22"/>
                <w:szCs w:val="22"/>
              </w:rPr>
              <w:t>23</w:t>
            </w:r>
          </w:p>
        </w:tc>
        <w:tc>
          <w:tcPr>
            <w:tcW w:w="4759" w:type="dxa"/>
            <w:shd w:val="clear" w:color="auto" w:fill="auto"/>
          </w:tcPr>
          <w:p w14:paraId="49CBE21F"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Адрес фактический</w:t>
            </w:r>
            <w:proofErr w:type="gramStart"/>
            <w:r w:rsidRPr="00014210">
              <w:rPr>
                <w:rFonts w:ascii="Times New Roman" w:eastAsia="Times New Roman" w:hAnsi="Times New Roman" w:cs="Times New Roman"/>
                <w:sz w:val="22"/>
                <w:szCs w:val="22"/>
              </w:rPr>
              <w:t>:</w:t>
            </w:r>
            <w:r w:rsidRPr="00014210">
              <w:rPr>
                <w:rFonts w:ascii="Times New Roman" w:hAnsi="Times New Roman" w:cs="Times New Roman"/>
                <w:sz w:val="22"/>
                <w:szCs w:val="22"/>
              </w:rPr>
              <w:t xml:space="preserve"> </w:t>
            </w:r>
            <w:r w:rsidRPr="00014210">
              <w:rPr>
                <w:rFonts w:ascii="Times New Roman" w:eastAsia="Times New Roman" w:hAnsi="Times New Roman" w:cs="Times New Roman"/>
                <w:sz w:val="22"/>
                <w:szCs w:val="22"/>
              </w:rPr>
              <w:t>:</w:t>
            </w:r>
            <w:proofErr w:type="gramEnd"/>
            <w:r>
              <w:rPr>
                <w:rFonts w:ascii="Times New Roman" w:eastAsia="Times New Roman" w:hAnsi="Times New Roman" w:cs="Times New Roman"/>
                <w:sz w:val="22"/>
                <w:szCs w:val="22"/>
              </w:rPr>
              <w:t xml:space="preserve"> г. Москва, Измайловское ш., д. 44</w:t>
            </w:r>
          </w:p>
        </w:tc>
      </w:tr>
      <w:tr w:rsidR="001C0EED" w:rsidRPr="0000630E" w14:paraId="5C742645" w14:textId="77777777" w:rsidTr="00262147">
        <w:tc>
          <w:tcPr>
            <w:tcW w:w="5022" w:type="dxa"/>
            <w:shd w:val="clear" w:color="auto" w:fill="auto"/>
          </w:tcPr>
          <w:p w14:paraId="1E0C0DEE"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p>
        </w:tc>
        <w:tc>
          <w:tcPr>
            <w:tcW w:w="4759" w:type="dxa"/>
            <w:shd w:val="clear" w:color="auto" w:fill="auto"/>
          </w:tcPr>
          <w:p w14:paraId="4F7F29D1"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p>
        </w:tc>
      </w:tr>
      <w:tr w:rsidR="001C0EED" w:rsidRPr="00D8735F" w14:paraId="61784FAA" w14:textId="77777777" w:rsidTr="00262147">
        <w:trPr>
          <w:trHeight w:val="87"/>
        </w:trPr>
        <w:tc>
          <w:tcPr>
            <w:tcW w:w="5022" w:type="dxa"/>
            <w:shd w:val="clear" w:color="auto" w:fill="auto"/>
          </w:tcPr>
          <w:p w14:paraId="6EECFBC2" w14:textId="77777777" w:rsidR="001C0EED" w:rsidRPr="00377EF3"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Тел</w:t>
            </w:r>
            <w:r>
              <w:rPr>
                <w:rFonts w:ascii="Times New Roman" w:eastAsia="Times New Roman" w:hAnsi="Times New Roman" w:cs="Times New Roman"/>
                <w:sz w:val="22"/>
                <w:szCs w:val="22"/>
              </w:rPr>
              <w:t>. +7</w:t>
            </w:r>
            <w:r w:rsidRPr="00377EF3">
              <w:rPr>
                <w:rFonts w:ascii="Times New Roman" w:eastAsia="Times New Roman" w:hAnsi="Times New Roman" w:cs="Times New Roman"/>
                <w:sz w:val="22"/>
                <w:szCs w:val="22"/>
              </w:rPr>
              <w:t xml:space="preserve"> (499) 272-16-54 </w:t>
            </w:r>
            <w:r>
              <w:rPr>
                <w:rFonts w:ascii="Times New Roman" w:eastAsia="Times New Roman" w:hAnsi="Times New Roman" w:cs="Times New Roman"/>
                <w:sz w:val="22"/>
                <w:szCs w:val="22"/>
              </w:rPr>
              <w:t>Договорной отдел</w:t>
            </w:r>
          </w:p>
          <w:p w14:paraId="14832163" w14:textId="77777777" w:rsidR="001C0EED" w:rsidRPr="00545ED6" w:rsidRDefault="001C0EED" w:rsidP="00262147">
            <w:pPr>
              <w:tabs>
                <w:tab w:val="left" w:pos="142"/>
              </w:tabs>
              <w:autoSpaceDE w:val="0"/>
              <w:autoSpaceDN w:val="0"/>
              <w:rPr>
                <w:rFonts w:ascii="Times New Roman" w:eastAsia="Times New Roman" w:hAnsi="Times New Roman" w:cs="Times New Roman"/>
                <w:sz w:val="22"/>
                <w:szCs w:val="22"/>
              </w:rPr>
            </w:pPr>
            <w:r w:rsidRPr="002D3B0F">
              <w:rPr>
                <w:rFonts w:ascii="Times New Roman" w:eastAsia="Times New Roman" w:hAnsi="Times New Roman" w:cs="Times New Roman"/>
                <w:sz w:val="22"/>
                <w:szCs w:val="22"/>
                <w:lang w:val="en-US"/>
              </w:rPr>
              <w:t>E</w:t>
            </w:r>
            <w:r w:rsidRPr="00545ED6">
              <w:rPr>
                <w:rFonts w:ascii="Times New Roman" w:eastAsia="Times New Roman" w:hAnsi="Times New Roman" w:cs="Times New Roman"/>
                <w:sz w:val="22"/>
                <w:szCs w:val="22"/>
              </w:rPr>
              <w:t>-</w:t>
            </w:r>
            <w:r w:rsidRPr="002D3B0F">
              <w:rPr>
                <w:rFonts w:ascii="Times New Roman" w:eastAsia="Times New Roman" w:hAnsi="Times New Roman" w:cs="Times New Roman"/>
                <w:sz w:val="22"/>
                <w:szCs w:val="22"/>
                <w:lang w:val="en-US"/>
              </w:rPr>
              <w:t>mail</w:t>
            </w:r>
            <w:r w:rsidRPr="00545ED6">
              <w:rPr>
                <w:rFonts w:ascii="Times New Roman" w:eastAsia="Times New Roman" w:hAnsi="Times New Roman" w:cs="Times New Roman"/>
                <w:sz w:val="22"/>
                <w:szCs w:val="22"/>
              </w:rPr>
              <w:t xml:space="preserve">: </w:t>
            </w:r>
            <w:hyperlink r:id="rId9" w:history="1">
              <w:r w:rsidRPr="002D3B0F">
                <w:rPr>
                  <w:rFonts w:ascii="Times New Roman" w:eastAsia="Times New Roman" w:hAnsi="Times New Roman" w:cs="Times New Roman"/>
                  <w:lang w:val="en-US"/>
                </w:rPr>
                <w:t>info</w:t>
              </w:r>
              <w:r w:rsidRPr="00545ED6">
                <w:rPr>
                  <w:rFonts w:ascii="Times New Roman" w:eastAsia="Times New Roman" w:hAnsi="Times New Roman" w:cs="Times New Roman"/>
                </w:rPr>
                <w:t>@</w:t>
              </w:r>
              <w:r w:rsidRPr="002D3B0F">
                <w:rPr>
                  <w:rFonts w:ascii="Times New Roman" w:eastAsia="Times New Roman" w:hAnsi="Times New Roman" w:cs="Times New Roman"/>
                  <w:lang w:val="en-US"/>
                </w:rPr>
                <w:t>hartiya</w:t>
              </w:r>
              <w:r w:rsidRPr="00545ED6">
                <w:rPr>
                  <w:rFonts w:ascii="Times New Roman" w:eastAsia="Times New Roman" w:hAnsi="Times New Roman" w:cs="Times New Roman"/>
                </w:rPr>
                <w:t>.</w:t>
              </w:r>
              <w:r w:rsidRPr="002D3B0F">
                <w:rPr>
                  <w:rFonts w:ascii="Times New Roman" w:eastAsia="Times New Roman" w:hAnsi="Times New Roman" w:cs="Times New Roman"/>
                  <w:lang w:val="en-US"/>
                </w:rPr>
                <w:t>com</w:t>
              </w:r>
            </w:hyperlink>
            <w:r w:rsidRPr="00545ED6">
              <w:rPr>
                <w:rFonts w:ascii="Times New Roman" w:eastAsia="Times New Roman" w:hAnsi="Times New Roman" w:cs="Times New Roman"/>
                <w:sz w:val="22"/>
                <w:szCs w:val="22"/>
              </w:rPr>
              <w:t xml:space="preserve"> ; </w:t>
            </w:r>
            <w:hyperlink r:id="rId10" w:history="1">
              <w:r w:rsidRPr="002D3B0F">
                <w:rPr>
                  <w:rFonts w:ascii="Times New Roman" w:eastAsia="Times New Roman" w:hAnsi="Times New Roman" w:cs="Times New Roman"/>
                  <w:lang w:val="en-US"/>
                </w:rPr>
                <w:t>zayavka</w:t>
              </w:r>
              <w:r w:rsidRPr="00545ED6">
                <w:rPr>
                  <w:rFonts w:ascii="Times New Roman" w:eastAsia="Times New Roman" w:hAnsi="Times New Roman" w:cs="Times New Roman"/>
                </w:rPr>
                <w:t>@</w:t>
              </w:r>
              <w:r w:rsidRPr="002D3B0F">
                <w:rPr>
                  <w:rFonts w:ascii="Times New Roman" w:eastAsia="Times New Roman" w:hAnsi="Times New Roman" w:cs="Times New Roman"/>
                  <w:lang w:val="en-US"/>
                </w:rPr>
                <w:t>hartiya</w:t>
              </w:r>
              <w:r w:rsidRPr="00545ED6">
                <w:rPr>
                  <w:rFonts w:ascii="Times New Roman" w:eastAsia="Times New Roman" w:hAnsi="Times New Roman" w:cs="Times New Roman"/>
                </w:rPr>
                <w:t>.</w:t>
              </w:r>
            </w:hyperlink>
            <w:r>
              <w:rPr>
                <w:rFonts w:ascii="Times New Roman" w:eastAsia="Times New Roman" w:hAnsi="Times New Roman" w:cs="Times New Roman"/>
                <w:lang w:val="en-US"/>
              </w:rPr>
              <w:t>com</w:t>
            </w:r>
          </w:p>
          <w:p w14:paraId="05A499A0" w14:textId="77777777" w:rsidR="001C0EED" w:rsidRPr="00377EF3" w:rsidRDefault="001C0EED" w:rsidP="00262147">
            <w:pPr>
              <w:tabs>
                <w:tab w:val="left" w:pos="142"/>
              </w:tabs>
              <w:autoSpaceDE w:val="0"/>
              <w:autoSpaceDN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ВАО заключение договора </w:t>
            </w:r>
            <w:hyperlink r:id="rId11" w:history="1">
              <w:r w:rsidRPr="002D3B0F">
                <w:rPr>
                  <w:rFonts w:ascii="Times New Roman" w:eastAsia="Times New Roman" w:hAnsi="Times New Roman" w:cs="Times New Roman"/>
                </w:rPr>
                <w:t>vaodogovor@hartiya.com</w:t>
              </w:r>
            </w:hyperlink>
          </w:p>
          <w:p w14:paraId="16A64D9E" w14:textId="77777777" w:rsidR="001C0EED" w:rsidRDefault="001C0EED" w:rsidP="00262147">
            <w:pPr>
              <w:tabs>
                <w:tab w:val="left" w:pos="142"/>
              </w:tabs>
              <w:autoSpaceDE w:val="0"/>
              <w:autoSpaceDN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Диспетчерская ВАО </w:t>
            </w:r>
            <w:hyperlink r:id="rId12" w:history="1">
              <w:r w:rsidRPr="002D3B0F">
                <w:rPr>
                  <w:rFonts w:ascii="Times New Roman" w:eastAsia="Times New Roman" w:hAnsi="Times New Roman" w:cs="Times New Roman"/>
                </w:rPr>
                <w:t>7894092@hartiya.com</w:t>
              </w:r>
            </w:hyperlink>
            <w:r w:rsidRPr="00987648">
              <w:rPr>
                <w:rFonts w:ascii="Times New Roman" w:eastAsia="Times New Roman" w:hAnsi="Times New Roman" w:cs="Times New Roman"/>
                <w:sz w:val="22"/>
                <w:szCs w:val="22"/>
              </w:rPr>
              <w:t xml:space="preserve"> </w:t>
            </w:r>
          </w:p>
          <w:p w14:paraId="04FC6C9C" w14:textId="77777777" w:rsidR="001C0EED" w:rsidRPr="007B4592" w:rsidRDefault="001C0EED" w:rsidP="00262147">
            <w:pPr>
              <w:tabs>
                <w:tab w:val="left" w:pos="142"/>
              </w:tabs>
              <w:autoSpaceDE w:val="0"/>
              <w:autoSpaceDN w:val="0"/>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+7 (499) 272-16-54 доб. 12</w:t>
            </w:r>
            <w:r w:rsidRPr="00987648">
              <w:rPr>
                <w:rFonts w:ascii="Times New Roman" w:eastAsia="Times New Roman" w:hAnsi="Times New Roman" w:cs="Times New Roman"/>
                <w:sz w:val="22"/>
                <w:szCs w:val="22"/>
              </w:rPr>
              <w:t>67</w:t>
            </w:r>
            <w:r>
              <w:rPr>
                <w:rFonts w:ascii="Times New Roman" w:eastAsia="Times New Roman" w:hAnsi="Times New Roman" w:cs="Times New Roman"/>
                <w:sz w:val="22"/>
                <w:szCs w:val="22"/>
              </w:rPr>
              <w:t>, 12</w:t>
            </w:r>
            <w:r w:rsidRPr="00987648">
              <w:rPr>
                <w:rFonts w:ascii="Times New Roman" w:eastAsia="Times New Roman" w:hAnsi="Times New Roman" w:cs="Times New Roman"/>
                <w:sz w:val="22"/>
                <w:szCs w:val="22"/>
              </w:rPr>
              <w:t>66</w:t>
            </w:r>
          </w:p>
        </w:tc>
        <w:tc>
          <w:tcPr>
            <w:tcW w:w="4759" w:type="dxa"/>
            <w:shd w:val="clear" w:color="auto" w:fill="auto"/>
          </w:tcPr>
          <w:p w14:paraId="62DF57B7" w14:textId="77777777" w:rsidR="001C0EED" w:rsidRPr="00FD745F" w:rsidRDefault="001C0EED" w:rsidP="00262147">
            <w:pPr>
              <w:tabs>
                <w:tab w:val="left" w:pos="142"/>
              </w:tabs>
              <w:autoSpaceDE w:val="0"/>
              <w:autoSpaceDN w:val="0"/>
              <w:jc w:val="both"/>
              <w:rPr>
                <w:rFonts w:ascii="Times New Roman" w:eastAsia="Times New Roman" w:hAnsi="Times New Roman" w:cs="Times New Roman"/>
                <w:sz w:val="22"/>
                <w:szCs w:val="22"/>
                <w:lang w:val="en-US"/>
              </w:rPr>
            </w:pPr>
            <w:r w:rsidRPr="00014210">
              <w:rPr>
                <w:rFonts w:ascii="Times New Roman" w:eastAsia="Times New Roman" w:hAnsi="Times New Roman" w:cs="Times New Roman"/>
                <w:sz w:val="22"/>
                <w:szCs w:val="22"/>
              </w:rPr>
              <w:t>Тел</w:t>
            </w:r>
            <w:r w:rsidRPr="00014210">
              <w:rPr>
                <w:rFonts w:ascii="Times New Roman" w:eastAsia="Times New Roman" w:hAnsi="Times New Roman" w:cs="Times New Roman"/>
                <w:sz w:val="22"/>
                <w:szCs w:val="22"/>
                <w:lang w:val="en-US"/>
              </w:rPr>
              <w:t xml:space="preserve">. </w:t>
            </w:r>
            <w:r w:rsidRPr="005257E1">
              <w:rPr>
                <w:rFonts w:ascii="Times New Roman" w:eastAsia="Times New Roman" w:hAnsi="Times New Roman" w:cs="Times New Roman"/>
                <w:sz w:val="22"/>
                <w:szCs w:val="22"/>
                <w:lang w:val="en-US"/>
              </w:rPr>
              <w:t xml:space="preserve">8 </w:t>
            </w:r>
            <w:r w:rsidRPr="00FD745F">
              <w:rPr>
                <w:rFonts w:ascii="Times New Roman" w:eastAsia="Times New Roman" w:hAnsi="Times New Roman" w:cs="Times New Roman"/>
                <w:sz w:val="22"/>
                <w:szCs w:val="22"/>
                <w:lang w:val="en-US"/>
              </w:rPr>
              <w:t>4950366-36-23</w:t>
            </w:r>
          </w:p>
          <w:p w14:paraId="2D34E66B" w14:textId="77777777" w:rsidR="001C0EED" w:rsidRPr="00ED7B9A" w:rsidRDefault="001C0EED" w:rsidP="00262147">
            <w:pPr>
              <w:tabs>
                <w:tab w:val="left" w:pos="142"/>
              </w:tabs>
              <w:autoSpaceDE w:val="0"/>
              <w:autoSpaceDN w:val="0"/>
              <w:rPr>
                <w:rFonts w:ascii="Times New Roman" w:eastAsia="Times New Roman" w:hAnsi="Times New Roman" w:cs="Times New Roman"/>
                <w:b/>
                <w:sz w:val="22"/>
                <w:szCs w:val="22"/>
                <w:lang w:val="en-US"/>
              </w:rPr>
            </w:pPr>
            <w:r w:rsidRPr="00014210">
              <w:rPr>
                <w:rFonts w:ascii="Times New Roman" w:eastAsia="Times New Roman" w:hAnsi="Times New Roman" w:cs="Times New Roman"/>
                <w:sz w:val="22"/>
                <w:szCs w:val="22"/>
                <w:lang w:val="en-US"/>
              </w:rPr>
              <w:t xml:space="preserve">E-mail: </w:t>
            </w:r>
            <w:r>
              <w:rPr>
                <w:rFonts w:ascii="Times New Roman" w:eastAsia="Times New Roman" w:hAnsi="Times New Roman" w:cs="Times New Roman"/>
                <w:sz w:val="22"/>
                <w:szCs w:val="22"/>
                <w:lang w:val="en-US"/>
              </w:rPr>
              <w:t>priemnaya@gmcrosstata.ru</w:t>
            </w:r>
          </w:p>
        </w:tc>
      </w:tr>
      <w:tr w:rsidR="001C0EED" w:rsidRPr="00D8735F" w14:paraId="152175BD" w14:textId="77777777" w:rsidTr="00262147">
        <w:trPr>
          <w:trHeight w:val="87"/>
        </w:trPr>
        <w:tc>
          <w:tcPr>
            <w:tcW w:w="5022" w:type="dxa"/>
            <w:shd w:val="clear" w:color="auto" w:fill="auto"/>
          </w:tcPr>
          <w:p w14:paraId="5F9520D2" w14:textId="77777777" w:rsidR="001C0EED" w:rsidRPr="003B1B14" w:rsidRDefault="001C0EED" w:rsidP="00262147">
            <w:pPr>
              <w:tabs>
                <w:tab w:val="left" w:pos="142"/>
              </w:tabs>
              <w:autoSpaceDE w:val="0"/>
              <w:autoSpaceDN w:val="0"/>
              <w:jc w:val="both"/>
              <w:rPr>
                <w:rFonts w:ascii="Times New Roman" w:eastAsia="Times New Roman" w:hAnsi="Times New Roman" w:cs="Times New Roman"/>
                <w:b/>
                <w:sz w:val="22"/>
                <w:szCs w:val="22"/>
                <w:lang w:val="en-US"/>
              </w:rPr>
            </w:pPr>
          </w:p>
        </w:tc>
        <w:tc>
          <w:tcPr>
            <w:tcW w:w="4759" w:type="dxa"/>
            <w:shd w:val="clear" w:color="auto" w:fill="auto"/>
          </w:tcPr>
          <w:p w14:paraId="7718FFFD" w14:textId="77777777" w:rsidR="001C0EED" w:rsidRPr="005257E1" w:rsidRDefault="001C0EED" w:rsidP="00262147">
            <w:pPr>
              <w:tabs>
                <w:tab w:val="left" w:pos="142"/>
              </w:tabs>
              <w:autoSpaceDE w:val="0"/>
              <w:autoSpaceDN w:val="0"/>
              <w:jc w:val="both"/>
              <w:rPr>
                <w:rFonts w:ascii="Times New Roman" w:eastAsia="Times New Roman" w:hAnsi="Times New Roman" w:cs="Times New Roman"/>
                <w:b/>
                <w:sz w:val="22"/>
                <w:szCs w:val="22"/>
                <w:lang w:val="en-US"/>
              </w:rPr>
            </w:pPr>
          </w:p>
        </w:tc>
      </w:tr>
      <w:tr w:rsidR="001C0EED" w:rsidRPr="0000630E" w14:paraId="0A3F4FCC" w14:textId="77777777" w:rsidTr="00262147">
        <w:tc>
          <w:tcPr>
            <w:tcW w:w="5022" w:type="dxa"/>
            <w:shd w:val="clear" w:color="auto" w:fill="auto"/>
          </w:tcPr>
          <w:p w14:paraId="3FAE8BA2" w14:textId="77777777" w:rsidR="001C0EED" w:rsidRPr="003B1B14" w:rsidRDefault="001C0EED" w:rsidP="00262147">
            <w:pPr>
              <w:tabs>
                <w:tab w:val="left" w:pos="142"/>
              </w:tabs>
              <w:autoSpaceDE w:val="0"/>
              <w:autoSpaceDN w:val="0"/>
              <w:rPr>
                <w:rFonts w:ascii="Times New Roman" w:eastAsia="Times New Roman" w:hAnsi="Times New Roman" w:cs="Times New Roman"/>
                <w:sz w:val="22"/>
                <w:szCs w:val="22"/>
              </w:rPr>
            </w:pPr>
            <w:r w:rsidRPr="003B1B14">
              <w:rPr>
                <w:rFonts w:ascii="Times New Roman" w:eastAsia="Times New Roman" w:hAnsi="Times New Roman" w:cs="Times New Roman"/>
                <w:sz w:val="22"/>
                <w:szCs w:val="22"/>
              </w:rPr>
              <w:t>Руководитель абонентской службы ООО «Хартия»</w:t>
            </w:r>
          </w:p>
        </w:tc>
        <w:tc>
          <w:tcPr>
            <w:tcW w:w="4759" w:type="dxa"/>
            <w:shd w:val="clear" w:color="auto" w:fill="auto"/>
          </w:tcPr>
          <w:p w14:paraId="262F93A1" w14:textId="2DDB5C94" w:rsidR="001C0EED" w:rsidRPr="00FD745F" w:rsidRDefault="0078378E" w:rsidP="00262147">
            <w:pPr>
              <w:tabs>
                <w:tab w:val="left" w:pos="142"/>
              </w:tabs>
              <w:autoSpaceDE w:val="0"/>
              <w:autoSpaceDN w:val="0"/>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Временно исполняющий обязанности </w:t>
            </w:r>
            <w:r w:rsidR="001C0EED">
              <w:rPr>
                <w:rFonts w:ascii="Times New Roman" w:eastAsia="Times New Roman" w:hAnsi="Times New Roman" w:cs="Times New Roman"/>
                <w:sz w:val="22"/>
                <w:szCs w:val="22"/>
              </w:rPr>
              <w:t>директора</w:t>
            </w:r>
          </w:p>
        </w:tc>
      </w:tr>
      <w:tr w:rsidR="001C0EED" w:rsidRPr="0000630E" w14:paraId="7AA90C52" w14:textId="77777777" w:rsidTr="00262147">
        <w:tc>
          <w:tcPr>
            <w:tcW w:w="5022" w:type="dxa"/>
            <w:shd w:val="clear" w:color="auto" w:fill="auto"/>
          </w:tcPr>
          <w:p w14:paraId="39E50373"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21C2316A"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31EE72CB"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23B6B3EF"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 xml:space="preserve">__________________ </w:t>
            </w:r>
            <w:r w:rsidRPr="00A56DB3">
              <w:rPr>
                <w:rFonts w:ascii="Times New Roman" w:eastAsia="Times New Roman" w:hAnsi="Times New Roman" w:cs="Times New Roman"/>
                <w:sz w:val="22"/>
                <w:szCs w:val="22"/>
              </w:rPr>
              <w:t xml:space="preserve">/ </w:t>
            </w:r>
            <w:r>
              <w:rPr>
                <w:rFonts w:ascii="Times New Roman" w:eastAsia="Times New Roman" w:hAnsi="Times New Roman" w:cs="Times New Roman"/>
                <w:sz w:val="22"/>
                <w:szCs w:val="22"/>
                <w:u w:val="single"/>
              </w:rPr>
              <w:t>М.Ю. Кузнецов</w:t>
            </w:r>
            <w:r w:rsidRPr="00014210">
              <w:rPr>
                <w:rFonts w:ascii="Times New Roman" w:eastAsia="Times New Roman" w:hAnsi="Times New Roman" w:cs="Times New Roman"/>
                <w:sz w:val="22"/>
                <w:szCs w:val="22"/>
              </w:rPr>
              <w:t xml:space="preserve"> /</w:t>
            </w:r>
            <w:r w:rsidRPr="00014210">
              <w:rPr>
                <w:rFonts w:ascii="Times New Roman" w:eastAsia="Times New Roman" w:hAnsi="Times New Roman" w:cs="Times New Roman"/>
                <w:sz w:val="22"/>
                <w:szCs w:val="22"/>
              </w:rPr>
              <w:tab/>
              <w:t xml:space="preserve">                </w:t>
            </w:r>
          </w:p>
          <w:p w14:paraId="332197AA"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lang w:eastAsia="zh-CN"/>
              </w:rPr>
              <w:t>М.П.</w:t>
            </w:r>
          </w:p>
        </w:tc>
        <w:tc>
          <w:tcPr>
            <w:tcW w:w="4759" w:type="dxa"/>
            <w:shd w:val="clear" w:color="auto" w:fill="auto"/>
          </w:tcPr>
          <w:p w14:paraId="2AC4254F"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41D8054A"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174FCD90"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p>
          <w:p w14:paraId="6B8DD371" w14:textId="77777777" w:rsidR="001C0EED" w:rsidRPr="00014210" w:rsidRDefault="001C0EED" w:rsidP="00262147">
            <w:pPr>
              <w:tabs>
                <w:tab w:val="left" w:pos="142"/>
                <w:tab w:val="left" w:pos="4820"/>
              </w:tabs>
              <w:autoSpaceDE w:val="0"/>
              <w:autoSpaceDN w:val="0"/>
              <w:ind w:right="167"/>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rPr>
              <w:t xml:space="preserve">__________________ / </w:t>
            </w:r>
            <w:r>
              <w:rPr>
                <w:rFonts w:ascii="Times New Roman" w:eastAsia="Times New Roman" w:hAnsi="Times New Roman" w:cs="Times New Roman"/>
                <w:sz w:val="22"/>
                <w:szCs w:val="22"/>
                <w:u w:val="single"/>
              </w:rPr>
              <w:t xml:space="preserve">А.Ю. </w:t>
            </w:r>
            <w:proofErr w:type="spellStart"/>
            <w:r>
              <w:rPr>
                <w:rFonts w:ascii="Times New Roman" w:eastAsia="Times New Roman" w:hAnsi="Times New Roman" w:cs="Times New Roman"/>
                <w:sz w:val="22"/>
                <w:szCs w:val="22"/>
                <w:u w:val="single"/>
              </w:rPr>
              <w:t>Выскребенцев</w:t>
            </w:r>
            <w:proofErr w:type="spellEnd"/>
            <w:r>
              <w:rPr>
                <w:rFonts w:ascii="Times New Roman" w:eastAsia="Times New Roman" w:hAnsi="Times New Roman" w:cs="Times New Roman"/>
                <w:sz w:val="22"/>
                <w:szCs w:val="22"/>
                <w:u w:val="single"/>
              </w:rPr>
              <w:t xml:space="preserve"> </w:t>
            </w:r>
            <w:r w:rsidRPr="00014210">
              <w:rPr>
                <w:rFonts w:ascii="Times New Roman" w:eastAsia="Times New Roman" w:hAnsi="Times New Roman" w:cs="Times New Roman"/>
                <w:sz w:val="22"/>
                <w:szCs w:val="22"/>
              </w:rPr>
              <w:t>/</w:t>
            </w:r>
          </w:p>
          <w:p w14:paraId="3AF596DA" w14:textId="77777777" w:rsidR="001C0EED" w:rsidRPr="00014210" w:rsidRDefault="001C0EED" w:rsidP="00262147">
            <w:pPr>
              <w:tabs>
                <w:tab w:val="left" w:pos="142"/>
              </w:tabs>
              <w:autoSpaceDE w:val="0"/>
              <w:autoSpaceDN w:val="0"/>
              <w:rPr>
                <w:rFonts w:ascii="Times New Roman" w:eastAsia="Times New Roman" w:hAnsi="Times New Roman" w:cs="Times New Roman"/>
                <w:sz w:val="22"/>
                <w:szCs w:val="22"/>
              </w:rPr>
            </w:pPr>
            <w:r w:rsidRPr="00014210">
              <w:rPr>
                <w:rFonts w:ascii="Times New Roman" w:eastAsia="Times New Roman" w:hAnsi="Times New Roman" w:cs="Times New Roman"/>
                <w:sz w:val="22"/>
                <w:szCs w:val="22"/>
                <w:lang w:eastAsia="zh-CN"/>
              </w:rPr>
              <w:t>М.П.</w:t>
            </w:r>
          </w:p>
        </w:tc>
      </w:tr>
      <w:tr w:rsidR="001C0EED" w:rsidRPr="0000630E" w14:paraId="4B40EBA9" w14:textId="77777777" w:rsidTr="002621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5"/>
        </w:trPr>
        <w:tc>
          <w:tcPr>
            <w:tcW w:w="5022" w:type="dxa"/>
            <w:shd w:val="clear" w:color="auto" w:fill="auto"/>
          </w:tcPr>
          <w:p w14:paraId="424AB1E8" w14:textId="77777777" w:rsidR="001C0EED" w:rsidRPr="00014210" w:rsidRDefault="001C0EED" w:rsidP="00262147">
            <w:pPr>
              <w:tabs>
                <w:tab w:val="left" w:pos="142"/>
              </w:tabs>
              <w:autoSpaceDE w:val="0"/>
              <w:autoSpaceDN w:val="0"/>
              <w:jc w:val="both"/>
              <w:rPr>
                <w:rFonts w:ascii="Times New Roman" w:eastAsia="Times New Roman" w:hAnsi="Times New Roman" w:cs="Times New Roman"/>
                <w:sz w:val="22"/>
                <w:szCs w:val="22"/>
              </w:rPr>
            </w:pPr>
          </w:p>
        </w:tc>
        <w:tc>
          <w:tcPr>
            <w:tcW w:w="4759" w:type="dxa"/>
            <w:shd w:val="clear" w:color="auto" w:fill="auto"/>
          </w:tcPr>
          <w:p w14:paraId="4697DE88" w14:textId="77777777" w:rsidR="001C0EED" w:rsidRPr="00014210" w:rsidRDefault="001C0EED" w:rsidP="00262147">
            <w:pPr>
              <w:autoSpaceDE w:val="0"/>
              <w:autoSpaceDN w:val="0"/>
              <w:rPr>
                <w:rFonts w:ascii="Times New Roman" w:eastAsia="Times New Roman" w:hAnsi="Times New Roman" w:cs="Times New Roman"/>
                <w:sz w:val="22"/>
                <w:szCs w:val="22"/>
              </w:rPr>
            </w:pPr>
          </w:p>
        </w:tc>
      </w:tr>
    </w:tbl>
    <w:p w14:paraId="149D8D96" w14:textId="77777777" w:rsidR="001C0EED" w:rsidRDefault="001C0EED">
      <w:pPr>
        <w:tabs>
          <w:tab w:val="left" w:pos="1028"/>
        </w:tabs>
        <w:rPr>
          <w:rFonts w:ascii="Times New Roman" w:eastAsia="Times New Roman" w:hAnsi="Times New Roman" w:cs="Times New Roman"/>
          <w:color w:val="auto"/>
          <w:sz w:val="22"/>
          <w:szCs w:val="22"/>
        </w:rPr>
      </w:pPr>
    </w:p>
    <w:p w14:paraId="7B4D6923" w14:textId="77777777" w:rsidR="00A52A3C" w:rsidRDefault="00A52A3C">
      <w:pPr>
        <w:jc w:val="right"/>
        <w:rPr>
          <w:rFonts w:ascii="Times New Roman" w:eastAsia="Times New Roman" w:hAnsi="Times New Roman" w:cs="Times New Roman"/>
          <w:color w:val="auto"/>
          <w:sz w:val="22"/>
          <w:szCs w:val="22"/>
        </w:rPr>
      </w:pPr>
    </w:p>
    <w:p w14:paraId="63C76603" w14:textId="77777777" w:rsidR="00A52A3C" w:rsidRDefault="00A52A3C">
      <w:pPr>
        <w:ind w:left="6237"/>
        <w:jc w:val="right"/>
        <w:rPr>
          <w:rFonts w:ascii="Times New Roman" w:eastAsia="Times New Roman" w:hAnsi="Times New Roman" w:cs="Times New Roman"/>
          <w:color w:val="auto"/>
          <w:sz w:val="20"/>
          <w:szCs w:val="15"/>
        </w:rPr>
        <w:sectPr w:rsidR="00A52A3C" w:rsidSect="008369E8">
          <w:footerReference w:type="default" r:id="rId13"/>
          <w:footerReference w:type="first" r:id="rId14"/>
          <w:pgSz w:w="11900" w:h="16840"/>
          <w:pgMar w:top="1418" w:right="843" w:bottom="1276" w:left="1134" w:header="0" w:footer="291" w:gutter="0"/>
          <w:cols w:space="720"/>
          <w:docGrid w:linePitch="360"/>
        </w:sectPr>
      </w:pPr>
    </w:p>
    <w:p w14:paraId="73A17C7E" w14:textId="77777777" w:rsidR="00A52A3C" w:rsidRDefault="00A52A3C" w:rsidP="00225631">
      <w:pPr>
        <w:ind w:left="6237"/>
        <w:jc w:val="right"/>
      </w:pPr>
    </w:p>
    <w:sectPr w:rsidR="00A52A3C" w:rsidSect="00225631">
      <w:footerReference w:type="default" r:id="rId15"/>
      <w:footerReference w:type="first" r:id="rId16"/>
      <w:pgSz w:w="16840" w:h="11900" w:orient="landscape"/>
      <w:pgMar w:top="709" w:right="709" w:bottom="561" w:left="567" w:header="0" w:footer="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0F9C70" w14:textId="77777777" w:rsidR="00AB74BB" w:rsidRDefault="00AB74BB">
      <w:r>
        <w:separator/>
      </w:r>
    </w:p>
  </w:endnote>
  <w:endnote w:type="continuationSeparator" w:id="0">
    <w:p w14:paraId="56DF3A70" w14:textId="77777777" w:rsidR="00AB74BB" w:rsidRDefault="00AB7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78895828"/>
      <w:docPartObj>
        <w:docPartGallery w:val="AutoText"/>
      </w:docPartObj>
    </w:sdtPr>
    <w:sdtEndPr>
      <w:rPr>
        <w:rFonts w:ascii="Times New Roman" w:hAnsi="Times New Roman"/>
        <w:sz w:val="22"/>
      </w:rPr>
    </w:sdtEndPr>
    <w:sdtContent>
      <w:p w14:paraId="616439B7" w14:textId="77777777" w:rsidR="006E1D42" w:rsidRDefault="006E1D42">
        <w:pPr>
          <w:pStyle w:val="af"/>
          <w:jc w:val="center"/>
          <w:rPr>
            <w:rFonts w:ascii="Times New Roman" w:hAnsi="Times New Roman"/>
            <w:sz w:val="22"/>
          </w:rPr>
        </w:pPr>
        <w:r>
          <w:rPr>
            <w:rFonts w:ascii="Times New Roman" w:hAnsi="Times New Roman"/>
            <w:sz w:val="22"/>
          </w:rPr>
          <w:fldChar w:fldCharType="begin"/>
        </w:r>
        <w:r>
          <w:rPr>
            <w:rFonts w:ascii="Times New Roman" w:hAnsi="Times New Roman"/>
            <w:sz w:val="22"/>
          </w:rPr>
          <w:instrText>PAGE   \* MERGEFORMAT</w:instrText>
        </w:r>
        <w:r>
          <w:rPr>
            <w:rFonts w:ascii="Times New Roman" w:hAnsi="Times New Roman"/>
            <w:sz w:val="22"/>
          </w:rPr>
          <w:fldChar w:fldCharType="separate"/>
        </w:r>
        <w:r w:rsidR="008369E8">
          <w:rPr>
            <w:rFonts w:ascii="Times New Roman" w:hAnsi="Times New Roman"/>
            <w:noProof/>
            <w:sz w:val="22"/>
          </w:rPr>
          <w:t>5</w:t>
        </w:r>
        <w:r>
          <w:rPr>
            <w:rFonts w:ascii="Times New Roman" w:hAnsi="Times New Roman"/>
            <w:sz w:val="22"/>
          </w:rPr>
          <w:fldChar w:fldCharType="end"/>
        </w:r>
      </w:p>
    </w:sdtContent>
  </w:sdt>
  <w:p w14:paraId="5D070ECD" w14:textId="77777777" w:rsidR="006E1D42" w:rsidRDefault="006E1D42">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2"/>
      </w:rPr>
      <w:id w:val="1083266055"/>
      <w:docPartObj>
        <w:docPartGallery w:val="AutoText"/>
      </w:docPartObj>
    </w:sdtPr>
    <w:sdtEndPr/>
    <w:sdtContent>
      <w:p w14:paraId="238CF5D5" w14:textId="77777777" w:rsidR="006E1D42" w:rsidRDefault="006E1D42">
        <w:pPr>
          <w:pStyle w:val="af"/>
          <w:jc w:val="center"/>
          <w:rPr>
            <w:rFonts w:ascii="Times New Roman" w:hAnsi="Times New Roman"/>
            <w:sz w:val="22"/>
          </w:rPr>
        </w:pPr>
        <w:r>
          <w:rPr>
            <w:rFonts w:ascii="Times New Roman" w:hAnsi="Times New Roman"/>
            <w:sz w:val="22"/>
          </w:rPr>
          <w:fldChar w:fldCharType="begin"/>
        </w:r>
        <w:r>
          <w:rPr>
            <w:rFonts w:ascii="Times New Roman" w:hAnsi="Times New Roman"/>
            <w:sz w:val="22"/>
          </w:rPr>
          <w:instrText>PAGE   \* MERGEFORMAT</w:instrText>
        </w:r>
        <w:r>
          <w:rPr>
            <w:rFonts w:ascii="Times New Roman" w:hAnsi="Times New Roman"/>
            <w:sz w:val="22"/>
          </w:rPr>
          <w:fldChar w:fldCharType="separate"/>
        </w:r>
        <w:r w:rsidR="00225631">
          <w:rPr>
            <w:rFonts w:ascii="Times New Roman" w:hAnsi="Times New Roman"/>
            <w:noProof/>
            <w:sz w:val="22"/>
          </w:rPr>
          <w:t>13</w:t>
        </w:r>
        <w:r>
          <w:rPr>
            <w:rFonts w:ascii="Times New Roman" w:hAnsi="Times New Roman"/>
            <w:sz w:val="22"/>
          </w:rPr>
          <w:fldChar w:fldCharType="end"/>
        </w:r>
      </w:p>
    </w:sdtContent>
  </w:sdt>
  <w:p w14:paraId="71BFA8FE" w14:textId="77777777" w:rsidR="006E1D42" w:rsidRDefault="006E1D42">
    <w:pPr>
      <w:pStyle w:val="af"/>
      <w:rPr>
        <w:rFonts w:ascii="Times New Roman" w:hAnsi="Times New Roman"/>
        <w:sz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9134884"/>
      <w:docPartObj>
        <w:docPartGallery w:val="AutoText"/>
      </w:docPartObj>
    </w:sdtPr>
    <w:sdtEndPr>
      <w:rPr>
        <w:rFonts w:ascii="Times New Roman" w:hAnsi="Times New Roman"/>
        <w:sz w:val="22"/>
      </w:rPr>
    </w:sdtEndPr>
    <w:sdtContent>
      <w:p w14:paraId="3741357C" w14:textId="77777777" w:rsidR="006E1D42" w:rsidRDefault="006E1D42">
        <w:pPr>
          <w:pStyle w:val="af"/>
          <w:jc w:val="center"/>
          <w:rPr>
            <w:rFonts w:ascii="Times New Roman" w:hAnsi="Times New Roman"/>
            <w:sz w:val="22"/>
          </w:rPr>
        </w:pPr>
        <w:r>
          <w:rPr>
            <w:rFonts w:ascii="Times New Roman" w:hAnsi="Times New Roman"/>
            <w:sz w:val="22"/>
          </w:rPr>
          <w:fldChar w:fldCharType="begin"/>
        </w:r>
        <w:r>
          <w:rPr>
            <w:rFonts w:ascii="Times New Roman" w:hAnsi="Times New Roman"/>
            <w:sz w:val="22"/>
          </w:rPr>
          <w:instrText>PAGE   \* MERGEFORMAT</w:instrText>
        </w:r>
        <w:r>
          <w:rPr>
            <w:rFonts w:ascii="Times New Roman" w:hAnsi="Times New Roman"/>
            <w:sz w:val="22"/>
          </w:rPr>
          <w:fldChar w:fldCharType="separate"/>
        </w:r>
        <w:r>
          <w:rPr>
            <w:rFonts w:ascii="Times New Roman" w:hAnsi="Times New Roman"/>
            <w:sz w:val="22"/>
          </w:rPr>
          <w:t>14</w:t>
        </w:r>
        <w:r>
          <w:rPr>
            <w:rFonts w:ascii="Times New Roman" w:hAnsi="Times New Roman"/>
            <w:sz w:val="22"/>
          </w:rPr>
          <w:fldChar w:fldCharType="end"/>
        </w:r>
      </w:p>
    </w:sdtContent>
  </w:sdt>
  <w:p w14:paraId="5BADAB9D" w14:textId="77777777" w:rsidR="006E1D42" w:rsidRDefault="006E1D42">
    <w:pPr>
      <w:pStyle w:val="af"/>
    </w:pPr>
  </w:p>
  <w:p w14:paraId="309D9082" w14:textId="77777777" w:rsidR="006E1D42" w:rsidRDefault="006E1D42"/>
  <w:p w14:paraId="27BDA957" w14:textId="77777777" w:rsidR="006E1D42" w:rsidRDefault="006E1D42"/>
  <w:p w14:paraId="3216277A" w14:textId="77777777" w:rsidR="006E1D42" w:rsidRDefault="006E1D42"/>
  <w:p w14:paraId="16F547FE" w14:textId="77777777" w:rsidR="006E1D42" w:rsidRDefault="006E1D4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2"/>
      </w:rPr>
      <w:id w:val="-1157845279"/>
      <w:docPartObj>
        <w:docPartGallery w:val="AutoText"/>
      </w:docPartObj>
    </w:sdtPr>
    <w:sdtEndPr/>
    <w:sdtContent>
      <w:p w14:paraId="1C01DC9D" w14:textId="77777777" w:rsidR="006E1D42" w:rsidRDefault="006E1D42">
        <w:pPr>
          <w:pStyle w:val="af"/>
          <w:jc w:val="center"/>
          <w:rPr>
            <w:rFonts w:ascii="Times New Roman" w:hAnsi="Times New Roman"/>
            <w:sz w:val="22"/>
          </w:rPr>
        </w:pPr>
        <w:r>
          <w:rPr>
            <w:rFonts w:ascii="Times New Roman" w:hAnsi="Times New Roman"/>
            <w:sz w:val="22"/>
          </w:rPr>
          <w:fldChar w:fldCharType="begin"/>
        </w:r>
        <w:r>
          <w:rPr>
            <w:rFonts w:ascii="Times New Roman" w:hAnsi="Times New Roman"/>
            <w:sz w:val="22"/>
          </w:rPr>
          <w:instrText>PAGE   \* MERGEFORMAT</w:instrText>
        </w:r>
        <w:r>
          <w:rPr>
            <w:rFonts w:ascii="Times New Roman" w:hAnsi="Times New Roman"/>
            <w:sz w:val="22"/>
          </w:rPr>
          <w:fldChar w:fldCharType="separate"/>
        </w:r>
        <w:r w:rsidR="008369E8">
          <w:rPr>
            <w:rFonts w:ascii="Times New Roman" w:hAnsi="Times New Roman"/>
            <w:noProof/>
            <w:sz w:val="22"/>
          </w:rPr>
          <w:t>9</w:t>
        </w:r>
        <w:r>
          <w:rPr>
            <w:rFonts w:ascii="Times New Roman" w:hAnsi="Times New Roman"/>
            <w:sz w:val="22"/>
          </w:rPr>
          <w:fldChar w:fldCharType="end"/>
        </w:r>
      </w:p>
    </w:sdtContent>
  </w:sdt>
  <w:p w14:paraId="0E79276A" w14:textId="77777777" w:rsidR="006E1D42" w:rsidRDefault="006E1D42">
    <w:pPr>
      <w:pStyle w:val="af"/>
      <w:rPr>
        <w:rFonts w:ascii="Times New Roman" w:hAnsi="Times New Roman"/>
        <w:sz w:val="22"/>
      </w:rPr>
    </w:pPr>
  </w:p>
  <w:p w14:paraId="58E9BFB5" w14:textId="77777777" w:rsidR="006E1D42" w:rsidRDefault="006E1D42"/>
  <w:p w14:paraId="1A6C776B" w14:textId="77777777" w:rsidR="006E1D42" w:rsidRDefault="006E1D42"/>
  <w:p w14:paraId="4E2E1697" w14:textId="77777777" w:rsidR="006E1D42" w:rsidRDefault="006E1D42"/>
  <w:p w14:paraId="59258D13" w14:textId="77777777" w:rsidR="006E1D42" w:rsidRDefault="006E1D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97E817" w14:textId="77777777" w:rsidR="00AB74BB" w:rsidRDefault="00AB74BB">
      <w:r>
        <w:separator/>
      </w:r>
    </w:p>
  </w:footnote>
  <w:footnote w:type="continuationSeparator" w:id="0">
    <w:p w14:paraId="4C7E29C0" w14:textId="77777777" w:rsidR="00AB74BB" w:rsidRDefault="00AB74B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4304A"/>
    <w:multiLevelType w:val="multilevel"/>
    <w:tmpl w:val="0934304A"/>
    <w:lvl w:ilvl="0">
      <w:start w:val="1"/>
      <w:numFmt w:val="decimal"/>
      <w:suff w:val="space"/>
      <w:lvlText w:val="%1."/>
      <w:lvlJc w:val="left"/>
      <w:pPr>
        <w:ind w:left="0" w:firstLine="0"/>
      </w:pPr>
      <w:rPr>
        <w:rFonts w:ascii="Times New Roman" w:eastAsia="Times New Roman" w:hAnsi="Times New Roman" w:cs="Times New Roman" w:hint="default"/>
        <w:b w:val="0"/>
        <w:bCs w:val="0"/>
        <w:i w:val="0"/>
        <w:iCs w:val="0"/>
        <w:smallCaps w:val="0"/>
        <w:strike w:val="0"/>
        <w:color w:val="auto"/>
        <w:spacing w:val="0"/>
        <w:w w:val="100"/>
        <w:position w:val="0"/>
        <w:sz w:val="22"/>
        <w:szCs w:val="15"/>
        <w:u w:val="none"/>
        <w:vertAlign w:val="baseli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 w15:restartNumberingAfterBreak="0">
    <w:nsid w:val="0B7965BD"/>
    <w:multiLevelType w:val="multilevel"/>
    <w:tmpl w:val="0B7965BD"/>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C0A6F9C"/>
    <w:multiLevelType w:val="multilevel"/>
    <w:tmpl w:val="1C0A6F9C"/>
    <w:lvl w:ilvl="0">
      <w:start w:val="1"/>
      <w:numFmt w:val="decimal"/>
      <w:lvlText w:val="%1."/>
      <w:lvlJc w:val="left"/>
      <w:pPr>
        <w:ind w:left="360" w:hanging="360"/>
      </w:pPr>
      <w:rPr>
        <w:rFonts w:hint="default"/>
      </w:rPr>
    </w:lvl>
    <w:lvl w:ilvl="1">
      <w:start w:val="1"/>
      <w:numFmt w:val="russianLower"/>
      <w:lvlText w:val="%2)"/>
      <w:lvlJc w:val="left"/>
      <w:pPr>
        <w:ind w:left="759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3A911ACA"/>
    <w:multiLevelType w:val="multilevel"/>
    <w:tmpl w:val="3A911ACA"/>
    <w:lvl w:ilvl="0">
      <w:start w:val="1"/>
      <w:numFmt w:val="upperRoman"/>
      <w:suff w:val="space"/>
      <w:lvlText w:val="%1."/>
      <w:lvlJc w:val="left"/>
      <w:pPr>
        <w:ind w:left="0" w:firstLine="0"/>
      </w:pPr>
      <w:rPr>
        <w:rFonts w:ascii="Times New Roman" w:eastAsia="Times New Roman" w:hAnsi="Times New Roman" w:cs="Times New Roman" w:hint="default"/>
        <w:b/>
        <w:bCs w:val="0"/>
        <w:i w:val="0"/>
        <w:iCs w:val="0"/>
        <w:smallCaps w:val="0"/>
        <w:strike w:val="0"/>
        <w:color w:val="000000"/>
        <w:spacing w:val="0"/>
        <w:w w:val="100"/>
        <w:position w:val="0"/>
        <w:sz w:val="22"/>
        <w:szCs w:val="15"/>
        <w:u w:val="none"/>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 w15:restartNumberingAfterBreak="0">
    <w:nsid w:val="5A216AEC"/>
    <w:multiLevelType w:val="multilevel"/>
    <w:tmpl w:val="5A216AEC"/>
    <w:lvl w:ilvl="0">
      <w:start w:val="1"/>
      <w:numFmt w:val="decimal"/>
      <w:lvlText w:val="%1."/>
      <w:lvlJc w:val="left"/>
      <w:pPr>
        <w:ind w:left="360" w:hanging="360"/>
      </w:pPr>
      <w:rPr>
        <w:rFonts w:hint="default"/>
      </w:rPr>
    </w:lvl>
    <w:lvl w:ilvl="1">
      <w:start w:val="1"/>
      <w:numFmt w:val="russianLower"/>
      <w:suff w:val="space"/>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654C6904"/>
    <w:multiLevelType w:val="multilevel"/>
    <w:tmpl w:val="654C6904"/>
    <w:lvl w:ilvl="0">
      <w:start w:val="1"/>
      <w:numFmt w:val="decimal"/>
      <w:lvlText w:val="%1."/>
      <w:lvlJc w:val="left"/>
      <w:pPr>
        <w:ind w:left="360" w:hanging="360"/>
      </w:pPr>
      <w:rPr>
        <w:rFonts w:hint="default"/>
      </w:rPr>
    </w:lvl>
    <w:lvl w:ilvl="1">
      <w:start w:val="1"/>
      <w:numFmt w:val="russianLower"/>
      <w:suff w:val="space"/>
      <w:lvlText w:val="%2)"/>
      <w:lvlJc w:val="left"/>
      <w:pPr>
        <w:ind w:left="1211" w:hanging="360"/>
      </w:pPr>
      <w:rPr>
        <w:rFonts w:ascii="Times New Roman" w:hAnsi="Times New Roman" w:cs="Times New Roman"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780732D"/>
    <w:multiLevelType w:val="multilevel"/>
    <w:tmpl w:val="6780732D"/>
    <w:lvl w:ilvl="0">
      <w:start w:val="1"/>
      <w:numFmt w:val="bullet"/>
      <w:lvlText w:val=""/>
      <w:lvlJc w:val="left"/>
      <w:pPr>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numFmt w:val="bullet"/>
      <w:lvlText w:val=""/>
      <w:lvlJc w:val="left"/>
      <w:pPr>
        <w:ind w:left="2160" w:hanging="360"/>
      </w:pPr>
      <w:rPr>
        <w:rFonts w:ascii="Symbol" w:eastAsia="Times New Roman" w:hAnsi="Symbol" w:cs="Times New Roman"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72CD609E"/>
    <w:multiLevelType w:val="multilevel"/>
    <w:tmpl w:val="72CD609E"/>
    <w:lvl w:ilvl="0">
      <w:start w:val="1"/>
      <w:numFmt w:val="decimal"/>
      <w:lvlText w:val="%1."/>
      <w:lvlJc w:val="left"/>
      <w:pPr>
        <w:ind w:left="360" w:hanging="360"/>
      </w:pPr>
      <w:rPr>
        <w:rFonts w:hint="default"/>
      </w:rPr>
    </w:lvl>
    <w:lvl w:ilvl="1">
      <w:start w:val="1"/>
      <w:numFmt w:val="russianLow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6"/>
  </w:num>
  <w:num w:numId="3">
    <w:abstractNumId w:val="3"/>
  </w:num>
  <w:num w:numId="4">
    <w:abstractNumId w:val="1"/>
  </w:num>
  <w:num w:numId="5">
    <w:abstractNumId w:val="4"/>
  </w:num>
  <w:num w:numId="6">
    <w:abstractNumId w:val="5"/>
  </w:num>
  <w:num w:numId="7">
    <w:abstractNumId w:val="2"/>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Титова Татьяна Вадимовна">
    <w15:presenceInfo w15:providerId="AD" w15:userId="S-1-5-21-2754494690-1183963399-2976742660-13365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67DB2"/>
    <w:rsid w:val="00081996"/>
    <w:rsid w:val="000B1AC1"/>
    <w:rsid w:val="000E41E2"/>
    <w:rsid w:val="000E738D"/>
    <w:rsid w:val="00110547"/>
    <w:rsid w:val="00131EFA"/>
    <w:rsid w:val="001B1029"/>
    <w:rsid w:val="001B42DB"/>
    <w:rsid w:val="001C0EED"/>
    <w:rsid w:val="001D2349"/>
    <w:rsid w:val="001D2DB5"/>
    <w:rsid w:val="00225631"/>
    <w:rsid w:val="002261A1"/>
    <w:rsid w:val="00230264"/>
    <w:rsid w:val="0023135B"/>
    <w:rsid w:val="002534CD"/>
    <w:rsid w:val="002747E6"/>
    <w:rsid w:val="00282B00"/>
    <w:rsid w:val="002C1DD2"/>
    <w:rsid w:val="002C7B3B"/>
    <w:rsid w:val="00372BBA"/>
    <w:rsid w:val="00373612"/>
    <w:rsid w:val="003C37AE"/>
    <w:rsid w:val="003F4536"/>
    <w:rsid w:val="00401FFC"/>
    <w:rsid w:val="004F1D17"/>
    <w:rsid w:val="00536A46"/>
    <w:rsid w:val="00553045"/>
    <w:rsid w:val="005570E7"/>
    <w:rsid w:val="00571446"/>
    <w:rsid w:val="005C7669"/>
    <w:rsid w:val="005D0C79"/>
    <w:rsid w:val="005D6663"/>
    <w:rsid w:val="005E330F"/>
    <w:rsid w:val="0060218E"/>
    <w:rsid w:val="00617A83"/>
    <w:rsid w:val="00630A38"/>
    <w:rsid w:val="00647039"/>
    <w:rsid w:val="006524A3"/>
    <w:rsid w:val="00673BE1"/>
    <w:rsid w:val="006761CD"/>
    <w:rsid w:val="00677502"/>
    <w:rsid w:val="0068499A"/>
    <w:rsid w:val="006E1D42"/>
    <w:rsid w:val="006F04DF"/>
    <w:rsid w:val="006F24FE"/>
    <w:rsid w:val="006F543D"/>
    <w:rsid w:val="00711756"/>
    <w:rsid w:val="00725443"/>
    <w:rsid w:val="0078378E"/>
    <w:rsid w:val="007B5ED7"/>
    <w:rsid w:val="007D4E1B"/>
    <w:rsid w:val="00816E04"/>
    <w:rsid w:val="008369E8"/>
    <w:rsid w:val="00841217"/>
    <w:rsid w:val="008514B5"/>
    <w:rsid w:val="008A15EA"/>
    <w:rsid w:val="00967DB2"/>
    <w:rsid w:val="009E78AB"/>
    <w:rsid w:val="00A04659"/>
    <w:rsid w:val="00A41A9D"/>
    <w:rsid w:val="00A466E9"/>
    <w:rsid w:val="00A52A3C"/>
    <w:rsid w:val="00A53EA0"/>
    <w:rsid w:val="00A9388B"/>
    <w:rsid w:val="00A943A0"/>
    <w:rsid w:val="00AB74BB"/>
    <w:rsid w:val="00B310F9"/>
    <w:rsid w:val="00B322A1"/>
    <w:rsid w:val="00B60BE6"/>
    <w:rsid w:val="00B644EA"/>
    <w:rsid w:val="00B844CF"/>
    <w:rsid w:val="00B97028"/>
    <w:rsid w:val="00BE3687"/>
    <w:rsid w:val="00C45774"/>
    <w:rsid w:val="00C47D73"/>
    <w:rsid w:val="00C554A7"/>
    <w:rsid w:val="00C56D15"/>
    <w:rsid w:val="00C7346B"/>
    <w:rsid w:val="00C91458"/>
    <w:rsid w:val="00C91DBE"/>
    <w:rsid w:val="00CC1196"/>
    <w:rsid w:val="00CD336D"/>
    <w:rsid w:val="00CE00C7"/>
    <w:rsid w:val="00CE3B65"/>
    <w:rsid w:val="00CF6C47"/>
    <w:rsid w:val="00D026CF"/>
    <w:rsid w:val="00D5289E"/>
    <w:rsid w:val="00D741B9"/>
    <w:rsid w:val="00D85685"/>
    <w:rsid w:val="00D8735F"/>
    <w:rsid w:val="00DC1097"/>
    <w:rsid w:val="00DD18F3"/>
    <w:rsid w:val="00DF2712"/>
    <w:rsid w:val="00E07057"/>
    <w:rsid w:val="00E364C0"/>
    <w:rsid w:val="00E73240"/>
    <w:rsid w:val="00E740AF"/>
    <w:rsid w:val="00EA3C7A"/>
    <w:rsid w:val="00F311BA"/>
    <w:rsid w:val="00FA5B6D"/>
    <w:rsid w:val="00FD3490"/>
    <w:rsid w:val="68A96AB4"/>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A04A63"/>
  <w15:docId w15:val="{FA14EE8B-8782-4710-8842-59D9DC2213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ru-RU" w:eastAsia="ru-RU"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widowControl w:val="0"/>
    </w:pPr>
    <w:rPr>
      <w:rFonts w:ascii="Arial Unicode MS" w:eastAsia="Arial Unicode MS" w:hAnsi="Arial Unicode MS" w:cs="Arial Unicode MS"/>
      <w:color w:val="000000"/>
      <w:sz w:val="24"/>
      <w:szCs w:val="24"/>
      <w:lang w:bidi="ru-RU"/>
    </w:rPr>
  </w:style>
  <w:style w:type="paragraph" w:styleId="1">
    <w:name w:val="heading 1"/>
    <w:basedOn w:val="a"/>
    <w:next w:val="a"/>
    <w:link w:val="10"/>
    <w:uiPriority w:val="9"/>
    <w:qFormat/>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unhideWhenUsed/>
    <w:qFormat/>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qFormat/>
    <w:rPr>
      <w:sz w:val="16"/>
      <w:szCs w:val="16"/>
    </w:rPr>
  </w:style>
  <w:style w:type="character" w:styleId="a4">
    <w:name w:val="Hyperlink"/>
    <w:basedOn w:val="a0"/>
    <w:qFormat/>
    <w:rPr>
      <w:color w:val="0066CC"/>
      <w:u w:val="single"/>
    </w:rPr>
  </w:style>
  <w:style w:type="paragraph" w:styleId="a5">
    <w:name w:val="Balloon Text"/>
    <w:basedOn w:val="a"/>
    <w:link w:val="a6"/>
    <w:uiPriority w:val="99"/>
    <w:semiHidden/>
    <w:unhideWhenUsed/>
    <w:rPr>
      <w:rFonts w:ascii="Tahoma" w:hAnsi="Tahoma" w:cs="Tahoma"/>
      <w:sz w:val="16"/>
      <w:szCs w:val="16"/>
    </w:rPr>
  </w:style>
  <w:style w:type="paragraph" w:styleId="a7">
    <w:name w:val="annotation text"/>
    <w:basedOn w:val="a"/>
    <w:link w:val="a8"/>
    <w:uiPriority w:val="99"/>
    <w:semiHidden/>
    <w:unhideWhenUsed/>
    <w:qFormat/>
    <w:rPr>
      <w:sz w:val="20"/>
      <w:szCs w:val="20"/>
    </w:rPr>
  </w:style>
  <w:style w:type="paragraph" w:styleId="a9">
    <w:name w:val="annotation subject"/>
    <w:basedOn w:val="a7"/>
    <w:next w:val="a7"/>
    <w:link w:val="aa"/>
    <w:uiPriority w:val="99"/>
    <w:semiHidden/>
    <w:unhideWhenUsed/>
    <w:qFormat/>
    <w:rPr>
      <w:b/>
      <w:bCs/>
    </w:rPr>
  </w:style>
  <w:style w:type="paragraph" w:styleId="ab">
    <w:name w:val="header"/>
    <w:basedOn w:val="a"/>
    <w:link w:val="ac"/>
    <w:uiPriority w:val="99"/>
    <w:unhideWhenUsed/>
    <w:qFormat/>
    <w:pPr>
      <w:tabs>
        <w:tab w:val="center" w:pos="4677"/>
        <w:tab w:val="right" w:pos="9355"/>
      </w:tabs>
    </w:pPr>
  </w:style>
  <w:style w:type="paragraph" w:styleId="ad">
    <w:name w:val="Title"/>
    <w:basedOn w:val="a"/>
    <w:next w:val="a"/>
    <w:link w:val="ae"/>
    <w:uiPriority w:val="10"/>
    <w:qFormat/>
    <w:pPr>
      <w:contextualSpacing/>
    </w:pPr>
    <w:rPr>
      <w:rFonts w:asciiTheme="majorHAnsi" w:eastAsiaTheme="majorEastAsia" w:hAnsiTheme="majorHAnsi" w:cstheme="majorBidi"/>
      <w:color w:val="auto"/>
      <w:spacing w:val="-10"/>
      <w:kern w:val="28"/>
      <w:sz w:val="56"/>
      <w:szCs w:val="56"/>
    </w:rPr>
  </w:style>
  <w:style w:type="paragraph" w:styleId="af">
    <w:name w:val="footer"/>
    <w:basedOn w:val="a"/>
    <w:link w:val="af0"/>
    <w:uiPriority w:val="99"/>
    <w:unhideWhenUsed/>
    <w:pPr>
      <w:tabs>
        <w:tab w:val="center" w:pos="4677"/>
        <w:tab w:val="right" w:pos="9355"/>
      </w:tabs>
    </w:pPr>
  </w:style>
  <w:style w:type="paragraph" w:styleId="af1">
    <w:name w:val="Normal (Web)"/>
    <w:basedOn w:val="a"/>
    <w:uiPriority w:val="99"/>
    <w:unhideWhenUsed/>
    <w:qFormat/>
    <w:pPr>
      <w:widowControl/>
      <w:spacing w:before="100" w:beforeAutospacing="1" w:after="100" w:afterAutospacing="1"/>
    </w:pPr>
    <w:rPr>
      <w:rFonts w:ascii="Times New Roman" w:eastAsia="Times New Roman" w:hAnsi="Times New Roman" w:cs="Times New Roman"/>
      <w:color w:val="auto"/>
      <w:lang w:bidi="ar-SA"/>
    </w:rPr>
  </w:style>
  <w:style w:type="table" w:styleId="af2">
    <w:name w:val="Table Grid"/>
    <w:basedOn w:val="a1"/>
    <w:uiPriority w:val="59"/>
    <w:qFormat/>
    <w:rPr>
      <w:lang w:val="en-US"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qFormat/>
    <w:rPr>
      <w:rFonts w:asciiTheme="majorHAnsi" w:eastAsiaTheme="majorEastAsia" w:hAnsiTheme="majorHAnsi" w:cstheme="majorBidi"/>
      <w:color w:val="2E74B5" w:themeColor="accent1" w:themeShade="BF"/>
      <w:sz w:val="32"/>
      <w:szCs w:val="32"/>
      <w:lang w:eastAsia="ru-RU" w:bidi="ru-RU"/>
    </w:rPr>
  </w:style>
  <w:style w:type="character" w:customStyle="1" w:styleId="20">
    <w:name w:val="Заголовок 2 Знак"/>
    <w:basedOn w:val="a0"/>
    <w:link w:val="2"/>
    <w:uiPriority w:val="9"/>
    <w:rPr>
      <w:rFonts w:asciiTheme="majorHAnsi" w:eastAsiaTheme="majorEastAsia" w:hAnsiTheme="majorHAnsi" w:cstheme="majorBidi"/>
      <w:color w:val="2E74B5" w:themeColor="accent1" w:themeShade="BF"/>
      <w:sz w:val="26"/>
      <w:szCs w:val="26"/>
      <w:lang w:eastAsia="ru-RU" w:bidi="ru-RU"/>
    </w:rPr>
  </w:style>
  <w:style w:type="character" w:customStyle="1" w:styleId="3">
    <w:name w:val="Основной текст (3)_"/>
    <w:basedOn w:val="a0"/>
    <w:link w:val="30"/>
    <w:qFormat/>
    <w:rPr>
      <w:rFonts w:ascii="Times New Roman" w:eastAsia="Times New Roman" w:hAnsi="Times New Roman" w:cs="Times New Roman"/>
      <w:b/>
      <w:bCs/>
      <w:sz w:val="15"/>
      <w:szCs w:val="15"/>
      <w:shd w:val="clear" w:color="auto" w:fill="FFFFFF"/>
    </w:rPr>
  </w:style>
  <w:style w:type="paragraph" w:customStyle="1" w:styleId="30">
    <w:name w:val="Основной текст (3)"/>
    <w:basedOn w:val="a"/>
    <w:link w:val="3"/>
    <w:qFormat/>
    <w:pPr>
      <w:shd w:val="clear" w:color="auto" w:fill="FFFFFF"/>
      <w:spacing w:line="173" w:lineRule="exact"/>
      <w:jc w:val="both"/>
    </w:pPr>
    <w:rPr>
      <w:rFonts w:ascii="Times New Roman" w:eastAsia="Times New Roman" w:hAnsi="Times New Roman" w:cs="Times New Roman"/>
      <w:b/>
      <w:bCs/>
      <w:color w:val="auto"/>
      <w:sz w:val="15"/>
      <w:szCs w:val="15"/>
      <w:lang w:eastAsia="en-US" w:bidi="ar-SA"/>
    </w:rPr>
  </w:style>
  <w:style w:type="character" w:customStyle="1" w:styleId="21">
    <w:name w:val="Основной текст (2)_"/>
    <w:basedOn w:val="a0"/>
    <w:qFormat/>
    <w:rPr>
      <w:rFonts w:ascii="Times New Roman" w:eastAsia="Times New Roman" w:hAnsi="Times New Roman" w:cs="Times New Roman"/>
      <w:sz w:val="15"/>
      <w:szCs w:val="15"/>
      <w:u w:val="none"/>
    </w:rPr>
  </w:style>
  <w:style w:type="character" w:customStyle="1" w:styleId="4">
    <w:name w:val="Основной текст (4)_"/>
    <w:basedOn w:val="a0"/>
    <w:link w:val="40"/>
    <w:qFormat/>
    <w:rPr>
      <w:rFonts w:ascii="Times New Roman" w:eastAsia="Times New Roman" w:hAnsi="Times New Roman" w:cs="Times New Roman"/>
      <w:sz w:val="8"/>
      <w:szCs w:val="8"/>
      <w:shd w:val="clear" w:color="auto" w:fill="FFFFFF"/>
    </w:rPr>
  </w:style>
  <w:style w:type="paragraph" w:customStyle="1" w:styleId="40">
    <w:name w:val="Основной текст (4)"/>
    <w:basedOn w:val="a"/>
    <w:link w:val="4"/>
    <w:qFormat/>
    <w:pPr>
      <w:shd w:val="clear" w:color="auto" w:fill="FFFFFF"/>
      <w:spacing w:after="120" w:line="0" w:lineRule="atLeast"/>
      <w:jc w:val="both"/>
    </w:pPr>
    <w:rPr>
      <w:rFonts w:ascii="Times New Roman" w:eastAsia="Times New Roman" w:hAnsi="Times New Roman" w:cs="Times New Roman"/>
      <w:color w:val="auto"/>
      <w:sz w:val="8"/>
      <w:szCs w:val="8"/>
      <w:lang w:eastAsia="en-US" w:bidi="ar-SA"/>
    </w:rPr>
  </w:style>
  <w:style w:type="character" w:customStyle="1" w:styleId="22">
    <w:name w:val="Основной текст (2)"/>
    <w:basedOn w:val="21"/>
    <w:qFormat/>
    <w:rPr>
      <w:rFonts w:ascii="Times New Roman" w:eastAsia="Times New Roman" w:hAnsi="Times New Roman" w:cs="Times New Roman"/>
      <w:color w:val="000000"/>
      <w:spacing w:val="0"/>
      <w:w w:val="100"/>
      <w:position w:val="0"/>
      <w:sz w:val="15"/>
      <w:szCs w:val="15"/>
      <w:u w:val="single"/>
      <w:lang w:val="ru-RU" w:eastAsia="ru-RU" w:bidi="ru-RU"/>
    </w:rPr>
  </w:style>
  <w:style w:type="character" w:customStyle="1" w:styleId="2Exact">
    <w:name w:val="Основной текст (2) Exact"/>
    <w:basedOn w:val="a0"/>
    <w:rPr>
      <w:rFonts w:ascii="Times New Roman" w:eastAsia="Times New Roman" w:hAnsi="Times New Roman" w:cs="Times New Roman"/>
      <w:sz w:val="15"/>
      <w:szCs w:val="15"/>
      <w:u w:val="none"/>
    </w:rPr>
  </w:style>
  <w:style w:type="character" w:customStyle="1" w:styleId="af3">
    <w:name w:val="Колонтитул_"/>
    <w:basedOn w:val="a0"/>
    <w:qFormat/>
    <w:rPr>
      <w:rFonts w:ascii="Times New Roman" w:eastAsia="Times New Roman" w:hAnsi="Times New Roman" w:cs="Times New Roman"/>
      <w:sz w:val="14"/>
      <w:szCs w:val="14"/>
      <w:u w:val="none"/>
    </w:rPr>
  </w:style>
  <w:style w:type="character" w:customStyle="1" w:styleId="af4">
    <w:name w:val="Колонтитул"/>
    <w:basedOn w:val="af3"/>
    <w:qFormat/>
    <w:rPr>
      <w:rFonts w:ascii="Times New Roman" w:eastAsia="Times New Roman" w:hAnsi="Times New Roman" w:cs="Times New Roman"/>
      <w:color w:val="000000"/>
      <w:spacing w:val="0"/>
      <w:w w:val="100"/>
      <w:position w:val="0"/>
      <w:sz w:val="14"/>
      <w:szCs w:val="14"/>
      <w:u w:val="none"/>
      <w:lang w:val="ru-RU" w:eastAsia="ru-RU" w:bidi="ru-RU"/>
    </w:rPr>
  </w:style>
  <w:style w:type="character" w:customStyle="1" w:styleId="5Exact">
    <w:name w:val="Основной текст (5) Exact"/>
    <w:basedOn w:val="a0"/>
    <w:rPr>
      <w:rFonts w:ascii="Times New Roman" w:eastAsia="Times New Roman" w:hAnsi="Times New Roman" w:cs="Times New Roman"/>
      <w:sz w:val="28"/>
      <w:szCs w:val="28"/>
      <w:u w:val="none"/>
    </w:rPr>
  </w:style>
  <w:style w:type="character" w:customStyle="1" w:styleId="11">
    <w:name w:val="Заголовок №1_"/>
    <w:basedOn w:val="a0"/>
    <w:link w:val="12"/>
    <w:qFormat/>
    <w:rPr>
      <w:rFonts w:ascii="Times New Roman" w:eastAsia="Times New Roman" w:hAnsi="Times New Roman" w:cs="Times New Roman"/>
      <w:b/>
      <w:bCs/>
      <w:spacing w:val="-10"/>
      <w:sz w:val="32"/>
      <w:szCs w:val="32"/>
      <w:shd w:val="clear" w:color="auto" w:fill="FFFFFF"/>
    </w:rPr>
  </w:style>
  <w:style w:type="paragraph" w:customStyle="1" w:styleId="12">
    <w:name w:val="Заголовок №1"/>
    <w:basedOn w:val="a"/>
    <w:link w:val="11"/>
    <w:pPr>
      <w:shd w:val="clear" w:color="auto" w:fill="FFFFFF"/>
      <w:spacing w:after="360" w:line="0" w:lineRule="atLeast"/>
      <w:jc w:val="center"/>
      <w:outlineLvl w:val="0"/>
    </w:pPr>
    <w:rPr>
      <w:rFonts w:ascii="Times New Roman" w:eastAsia="Times New Roman" w:hAnsi="Times New Roman" w:cs="Times New Roman"/>
      <w:b/>
      <w:bCs/>
      <w:color w:val="auto"/>
      <w:spacing w:val="-10"/>
      <w:sz w:val="32"/>
      <w:szCs w:val="32"/>
      <w:lang w:eastAsia="en-US" w:bidi="ar-SA"/>
    </w:rPr>
  </w:style>
  <w:style w:type="character" w:customStyle="1" w:styleId="23">
    <w:name w:val="Заголовок №2_"/>
    <w:basedOn w:val="a0"/>
    <w:link w:val="24"/>
    <w:qFormat/>
    <w:rPr>
      <w:rFonts w:ascii="Times New Roman" w:eastAsia="Times New Roman" w:hAnsi="Times New Roman" w:cs="Times New Roman"/>
      <w:sz w:val="28"/>
      <w:szCs w:val="28"/>
      <w:shd w:val="clear" w:color="auto" w:fill="FFFFFF"/>
    </w:rPr>
  </w:style>
  <w:style w:type="paragraph" w:customStyle="1" w:styleId="24">
    <w:name w:val="Заголовок №2"/>
    <w:basedOn w:val="a"/>
    <w:link w:val="23"/>
    <w:qFormat/>
    <w:pPr>
      <w:shd w:val="clear" w:color="auto" w:fill="FFFFFF"/>
      <w:spacing w:before="360" w:after="360" w:line="0" w:lineRule="atLeast"/>
      <w:jc w:val="center"/>
      <w:outlineLvl w:val="1"/>
    </w:pPr>
    <w:rPr>
      <w:rFonts w:ascii="Times New Roman" w:eastAsia="Times New Roman" w:hAnsi="Times New Roman" w:cs="Times New Roman"/>
      <w:color w:val="auto"/>
      <w:sz w:val="28"/>
      <w:szCs w:val="28"/>
      <w:lang w:eastAsia="en-US" w:bidi="ar-SA"/>
    </w:rPr>
  </w:style>
  <w:style w:type="character" w:customStyle="1" w:styleId="5">
    <w:name w:val="Основной текст (5)_"/>
    <w:basedOn w:val="a0"/>
    <w:link w:val="50"/>
    <w:qFormat/>
    <w:rPr>
      <w:rFonts w:ascii="Times New Roman" w:eastAsia="Times New Roman" w:hAnsi="Times New Roman" w:cs="Times New Roman"/>
      <w:sz w:val="28"/>
      <w:szCs w:val="28"/>
      <w:shd w:val="clear" w:color="auto" w:fill="FFFFFF"/>
    </w:rPr>
  </w:style>
  <w:style w:type="paragraph" w:customStyle="1" w:styleId="50">
    <w:name w:val="Основной текст (5)"/>
    <w:basedOn w:val="a"/>
    <w:link w:val="5"/>
    <w:qFormat/>
    <w:pPr>
      <w:shd w:val="clear" w:color="auto" w:fill="FFFFFF"/>
      <w:spacing w:before="360" w:after="240" w:line="0" w:lineRule="atLeast"/>
      <w:jc w:val="center"/>
    </w:pPr>
    <w:rPr>
      <w:rFonts w:ascii="Times New Roman" w:eastAsia="Times New Roman" w:hAnsi="Times New Roman" w:cs="Times New Roman"/>
      <w:color w:val="auto"/>
      <w:sz w:val="28"/>
      <w:szCs w:val="28"/>
      <w:lang w:eastAsia="en-US" w:bidi="ar-SA"/>
    </w:rPr>
  </w:style>
  <w:style w:type="character" w:customStyle="1" w:styleId="6">
    <w:name w:val="Основной текст (6)_"/>
    <w:basedOn w:val="a0"/>
    <w:link w:val="60"/>
    <w:qFormat/>
    <w:rPr>
      <w:rFonts w:ascii="Times New Roman" w:eastAsia="Times New Roman" w:hAnsi="Times New Roman" w:cs="Times New Roman"/>
      <w:b/>
      <w:bCs/>
      <w:sz w:val="18"/>
      <w:szCs w:val="18"/>
      <w:shd w:val="clear" w:color="auto" w:fill="FFFFFF"/>
    </w:rPr>
  </w:style>
  <w:style w:type="paragraph" w:customStyle="1" w:styleId="60">
    <w:name w:val="Основной текст (6)"/>
    <w:basedOn w:val="a"/>
    <w:link w:val="6"/>
    <w:pPr>
      <w:shd w:val="clear" w:color="auto" w:fill="FFFFFF"/>
      <w:spacing w:before="240" w:after="720" w:line="0" w:lineRule="atLeast"/>
      <w:jc w:val="center"/>
    </w:pPr>
    <w:rPr>
      <w:rFonts w:ascii="Times New Roman" w:eastAsia="Times New Roman" w:hAnsi="Times New Roman" w:cs="Times New Roman"/>
      <w:b/>
      <w:bCs/>
      <w:color w:val="auto"/>
      <w:sz w:val="18"/>
      <w:szCs w:val="18"/>
      <w:lang w:eastAsia="en-US" w:bidi="ar-SA"/>
    </w:rPr>
  </w:style>
  <w:style w:type="character" w:customStyle="1" w:styleId="31">
    <w:name w:val="Заголовок №3_"/>
    <w:basedOn w:val="a0"/>
    <w:link w:val="32"/>
    <w:qFormat/>
    <w:rPr>
      <w:rFonts w:ascii="Times New Roman" w:eastAsia="Times New Roman" w:hAnsi="Times New Roman" w:cs="Times New Roman"/>
      <w:b/>
      <w:bCs/>
      <w:sz w:val="28"/>
      <w:szCs w:val="28"/>
      <w:shd w:val="clear" w:color="auto" w:fill="FFFFFF"/>
    </w:rPr>
  </w:style>
  <w:style w:type="paragraph" w:customStyle="1" w:styleId="32">
    <w:name w:val="Заголовок №3"/>
    <w:basedOn w:val="a"/>
    <w:link w:val="31"/>
    <w:qFormat/>
    <w:pPr>
      <w:shd w:val="clear" w:color="auto" w:fill="FFFFFF"/>
      <w:spacing w:before="720" w:after="660" w:line="319" w:lineRule="exact"/>
      <w:jc w:val="center"/>
      <w:outlineLvl w:val="2"/>
    </w:pPr>
    <w:rPr>
      <w:rFonts w:ascii="Times New Roman" w:eastAsia="Times New Roman" w:hAnsi="Times New Roman" w:cs="Times New Roman"/>
      <w:b/>
      <w:bCs/>
      <w:color w:val="auto"/>
      <w:sz w:val="28"/>
      <w:szCs w:val="28"/>
      <w:lang w:eastAsia="en-US" w:bidi="ar-SA"/>
    </w:rPr>
  </w:style>
  <w:style w:type="character" w:customStyle="1" w:styleId="51">
    <w:name w:val="Основной текст (5) + Полужирный"/>
    <w:basedOn w:val="5"/>
    <w:qFormat/>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7">
    <w:name w:val="Основной текст (7)_"/>
    <w:basedOn w:val="a0"/>
    <w:link w:val="70"/>
    <w:qFormat/>
    <w:rPr>
      <w:rFonts w:ascii="Times New Roman" w:eastAsia="Times New Roman" w:hAnsi="Times New Roman" w:cs="Times New Roman"/>
      <w:b/>
      <w:bCs/>
      <w:sz w:val="28"/>
      <w:szCs w:val="28"/>
      <w:shd w:val="clear" w:color="auto" w:fill="FFFFFF"/>
    </w:rPr>
  </w:style>
  <w:style w:type="paragraph" w:customStyle="1" w:styleId="70">
    <w:name w:val="Основной текст (7)"/>
    <w:basedOn w:val="a"/>
    <w:link w:val="7"/>
    <w:pPr>
      <w:shd w:val="clear" w:color="auto" w:fill="FFFFFF"/>
      <w:spacing w:before="180" w:after="840" w:line="0" w:lineRule="atLeast"/>
      <w:jc w:val="center"/>
    </w:pPr>
    <w:rPr>
      <w:rFonts w:ascii="Times New Roman" w:eastAsia="Times New Roman" w:hAnsi="Times New Roman" w:cs="Times New Roman"/>
      <w:b/>
      <w:bCs/>
      <w:color w:val="auto"/>
      <w:sz w:val="28"/>
      <w:szCs w:val="28"/>
      <w:lang w:eastAsia="en-US" w:bidi="ar-SA"/>
    </w:rPr>
  </w:style>
  <w:style w:type="character" w:customStyle="1" w:styleId="13pt">
    <w:name w:val="Колонтитул + 13 pt"/>
    <w:basedOn w:val="af3"/>
    <w:qFormat/>
    <w:rPr>
      <w:rFonts w:ascii="Times New Roman" w:eastAsia="Times New Roman" w:hAnsi="Times New Roman" w:cs="Times New Roman"/>
      <w:color w:val="000000"/>
      <w:spacing w:val="0"/>
      <w:w w:val="100"/>
      <w:position w:val="0"/>
      <w:sz w:val="26"/>
      <w:szCs w:val="26"/>
      <w:u w:val="none"/>
      <w:lang w:val="ru-RU" w:eastAsia="ru-RU" w:bidi="ru-RU"/>
    </w:rPr>
  </w:style>
  <w:style w:type="character" w:customStyle="1" w:styleId="8">
    <w:name w:val="Основной текст (8)_"/>
    <w:basedOn w:val="a0"/>
    <w:link w:val="80"/>
    <w:qFormat/>
    <w:rPr>
      <w:rFonts w:ascii="Times New Roman" w:eastAsia="Times New Roman" w:hAnsi="Times New Roman" w:cs="Times New Roman"/>
      <w:i/>
      <w:iCs/>
      <w:sz w:val="11"/>
      <w:szCs w:val="11"/>
      <w:shd w:val="clear" w:color="auto" w:fill="FFFFFF"/>
    </w:rPr>
  </w:style>
  <w:style w:type="paragraph" w:customStyle="1" w:styleId="80">
    <w:name w:val="Основной текст (8)"/>
    <w:basedOn w:val="a"/>
    <w:link w:val="8"/>
    <w:qFormat/>
    <w:pPr>
      <w:shd w:val="clear" w:color="auto" w:fill="FFFFFF"/>
      <w:spacing w:line="0" w:lineRule="atLeast"/>
    </w:pPr>
    <w:rPr>
      <w:rFonts w:ascii="Times New Roman" w:eastAsia="Times New Roman" w:hAnsi="Times New Roman" w:cs="Times New Roman"/>
      <w:i/>
      <w:iCs/>
      <w:color w:val="auto"/>
      <w:sz w:val="11"/>
      <w:szCs w:val="11"/>
      <w:lang w:eastAsia="en-US" w:bidi="ar-SA"/>
    </w:rPr>
  </w:style>
  <w:style w:type="character" w:customStyle="1" w:styleId="9">
    <w:name w:val="Основной текст (9)_"/>
    <w:basedOn w:val="a0"/>
    <w:link w:val="90"/>
    <w:rPr>
      <w:rFonts w:ascii="Garamond" w:eastAsia="Garamond" w:hAnsi="Garamond" w:cs="Garamond"/>
      <w:sz w:val="13"/>
      <w:szCs w:val="13"/>
      <w:shd w:val="clear" w:color="auto" w:fill="FFFFFF"/>
    </w:rPr>
  </w:style>
  <w:style w:type="paragraph" w:customStyle="1" w:styleId="90">
    <w:name w:val="Основной текст (9)"/>
    <w:basedOn w:val="a"/>
    <w:link w:val="9"/>
    <w:qFormat/>
    <w:pPr>
      <w:shd w:val="clear" w:color="auto" w:fill="FFFFFF"/>
      <w:spacing w:line="0" w:lineRule="atLeast"/>
      <w:jc w:val="both"/>
    </w:pPr>
    <w:rPr>
      <w:rFonts w:ascii="Garamond" w:eastAsia="Garamond" w:hAnsi="Garamond" w:cs="Garamond"/>
      <w:color w:val="auto"/>
      <w:sz w:val="13"/>
      <w:szCs w:val="13"/>
      <w:lang w:eastAsia="en-US" w:bidi="ar-SA"/>
    </w:rPr>
  </w:style>
  <w:style w:type="character" w:customStyle="1" w:styleId="91">
    <w:name w:val="Основной текст (9) + Курсив"/>
    <w:basedOn w:val="9"/>
    <w:qFormat/>
    <w:rPr>
      <w:rFonts w:ascii="Garamond" w:eastAsia="Garamond" w:hAnsi="Garamond" w:cs="Garamond"/>
      <w:b/>
      <w:bCs/>
      <w:i/>
      <w:iCs/>
      <w:color w:val="000000"/>
      <w:spacing w:val="0"/>
      <w:w w:val="100"/>
      <w:position w:val="0"/>
      <w:sz w:val="13"/>
      <w:szCs w:val="13"/>
      <w:shd w:val="clear" w:color="auto" w:fill="FFFFFF"/>
      <w:lang w:val="ru-RU" w:eastAsia="ru-RU" w:bidi="ru-RU"/>
    </w:rPr>
  </w:style>
  <w:style w:type="character" w:customStyle="1" w:styleId="614pt">
    <w:name w:val="Основной текст (6) + 14 pt;Не полужирный"/>
    <w:basedOn w:val="6"/>
    <w:qFormat/>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ac">
    <w:name w:val="Верхний колонтитул Знак"/>
    <w:basedOn w:val="a0"/>
    <w:link w:val="ab"/>
    <w:uiPriority w:val="99"/>
    <w:qFormat/>
    <w:rPr>
      <w:rFonts w:ascii="Arial Unicode MS" w:eastAsia="Arial Unicode MS" w:hAnsi="Arial Unicode MS" w:cs="Arial Unicode MS"/>
      <w:color w:val="000000"/>
      <w:sz w:val="24"/>
      <w:szCs w:val="24"/>
      <w:lang w:eastAsia="ru-RU" w:bidi="ru-RU"/>
    </w:rPr>
  </w:style>
  <w:style w:type="character" w:customStyle="1" w:styleId="af0">
    <w:name w:val="Нижний колонтитул Знак"/>
    <w:basedOn w:val="a0"/>
    <w:link w:val="af"/>
    <w:uiPriority w:val="99"/>
    <w:qFormat/>
    <w:rPr>
      <w:rFonts w:ascii="Arial Unicode MS" w:eastAsia="Arial Unicode MS" w:hAnsi="Arial Unicode MS" w:cs="Arial Unicode MS"/>
      <w:color w:val="000000"/>
      <w:sz w:val="24"/>
      <w:szCs w:val="24"/>
      <w:lang w:eastAsia="ru-RU" w:bidi="ru-RU"/>
    </w:rPr>
  </w:style>
  <w:style w:type="paragraph" w:customStyle="1" w:styleId="ConsPlusNormal">
    <w:name w:val="ConsPlusNormal"/>
    <w:qFormat/>
    <w:pPr>
      <w:widowControl w:val="0"/>
      <w:autoSpaceDE w:val="0"/>
      <w:autoSpaceDN w:val="0"/>
    </w:pPr>
    <w:rPr>
      <w:rFonts w:ascii="Calibri" w:eastAsia="Times New Roman" w:hAnsi="Calibri" w:cs="Calibri"/>
      <w:sz w:val="22"/>
    </w:rPr>
  </w:style>
  <w:style w:type="paragraph" w:customStyle="1" w:styleId="ConsPlusCell">
    <w:name w:val="ConsPlusCell"/>
    <w:qFormat/>
    <w:pPr>
      <w:widowControl w:val="0"/>
      <w:suppressAutoHyphens/>
      <w:autoSpaceDE w:val="0"/>
    </w:pPr>
    <w:rPr>
      <w:rFonts w:ascii="Courier New" w:eastAsia="Times New Roman" w:hAnsi="Courier New" w:cs="Courier New"/>
      <w:lang w:eastAsia="zh-CN"/>
    </w:rPr>
  </w:style>
  <w:style w:type="character" w:customStyle="1" w:styleId="a6">
    <w:name w:val="Текст выноски Знак"/>
    <w:basedOn w:val="a0"/>
    <w:link w:val="a5"/>
    <w:uiPriority w:val="99"/>
    <w:semiHidden/>
    <w:qFormat/>
    <w:rPr>
      <w:rFonts w:ascii="Tahoma" w:eastAsia="Arial Unicode MS" w:hAnsi="Tahoma" w:cs="Tahoma"/>
      <w:color w:val="000000"/>
      <w:sz w:val="16"/>
      <w:szCs w:val="16"/>
      <w:lang w:eastAsia="ru-RU" w:bidi="ru-RU"/>
    </w:rPr>
  </w:style>
  <w:style w:type="character" w:customStyle="1" w:styleId="a8">
    <w:name w:val="Текст примечания Знак"/>
    <w:basedOn w:val="a0"/>
    <w:link w:val="a7"/>
    <w:uiPriority w:val="99"/>
    <w:semiHidden/>
    <w:qFormat/>
    <w:rPr>
      <w:rFonts w:ascii="Arial Unicode MS" w:eastAsia="Arial Unicode MS" w:hAnsi="Arial Unicode MS" w:cs="Arial Unicode MS"/>
      <w:color w:val="000000"/>
      <w:sz w:val="20"/>
      <w:szCs w:val="20"/>
      <w:lang w:eastAsia="ru-RU" w:bidi="ru-RU"/>
    </w:rPr>
  </w:style>
  <w:style w:type="character" w:customStyle="1" w:styleId="aa">
    <w:name w:val="Тема примечания Знак"/>
    <w:basedOn w:val="a8"/>
    <w:link w:val="a9"/>
    <w:uiPriority w:val="99"/>
    <w:semiHidden/>
    <w:qFormat/>
    <w:rPr>
      <w:rFonts w:ascii="Arial Unicode MS" w:eastAsia="Arial Unicode MS" w:hAnsi="Arial Unicode MS" w:cs="Arial Unicode MS"/>
      <w:b/>
      <w:bCs/>
      <w:color w:val="000000"/>
      <w:sz w:val="20"/>
      <w:szCs w:val="20"/>
      <w:lang w:eastAsia="ru-RU" w:bidi="ru-RU"/>
    </w:rPr>
  </w:style>
  <w:style w:type="character" w:customStyle="1" w:styleId="13">
    <w:name w:val="Неразрешенное упоминание1"/>
    <w:basedOn w:val="a0"/>
    <w:uiPriority w:val="99"/>
    <w:semiHidden/>
    <w:unhideWhenUsed/>
    <w:qFormat/>
    <w:rPr>
      <w:color w:val="605E5C"/>
      <w:shd w:val="clear" w:color="auto" w:fill="E1DFDD"/>
    </w:rPr>
  </w:style>
  <w:style w:type="character" w:customStyle="1" w:styleId="214pt">
    <w:name w:val="Основной текст (2) + Интервал 14 pt"/>
    <w:basedOn w:val="a0"/>
    <w:qFormat/>
    <w:rPr>
      <w:rFonts w:ascii="Times New Roman" w:eastAsia="Times New Roman" w:hAnsi="Times New Roman" w:cs="Times New Roman"/>
      <w:color w:val="000000"/>
      <w:spacing w:val="290"/>
      <w:w w:val="100"/>
      <w:position w:val="0"/>
      <w:sz w:val="28"/>
      <w:szCs w:val="28"/>
      <w:u w:val="none"/>
      <w:lang w:val="ru-RU" w:eastAsia="ru-RU" w:bidi="ru-RU"/>
    </w:rPr>
  </w:style>
  <w:style w:type="character" w:customStyle="1" w:styleId="22pt">
    <w:name w:val="Основной текст (2) + Интервал 2 pt"/>
    <w:basedOn w:val="a0"/>
    <w:rPr>
      <w:rFonts w:ascii="Times New Roman" w:eastAsia="Times New Roman" w:hAnsi="Times New Roman" w:cs="Times New Roman"/>
      <w:color w:val="000000"/>
      <w:spacing w:val="50"/>
      <w:w w:val="100"/>
      <w:position w:val="0"/>
      <w:sz w:val="28"/>
      <w:szCs w:val="28"/>
      <w:u w:val="none"/>
      <w:lang w:val="ru-RU" w:eastAsia="ru-RU" w:bidi="ru-RU"/>
    </w:rPr>
  </w:style>
  <w:style w:type="character" w:customStyle="1" w:styleId="52">
    <w:name w:val="Основной текст (5) + Не курсив"/>
    <w:basedOn w:val="5"/>
    <w:qFormat/>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paragraph" w:styleId="af5">
    <w:name w:val="List Paragraph"/>
    <w:basedOn w:val="a"/>
    <w:uiPriority w:val="34"/>
    <w:qFormat/>
    <w:pPr>
      <w:ind w:left="720"/>
      <w:contextualSpacing/>
    </w:pPr>
  </w:style>
  <w:style w:type="character" w:customStyle="1" w:styleId="ae">
    <w:name w:val="Заголовок Знак"/>
    <w:basedOn w:val="a0"/>
    <w:link w:val="ad"/>
    <w:uiPriority w:val="10"/>
    <w:qFormat/>
    <w:rPr>
      <w:rFonts w:asciiTheme="majorHAnsi" w:eastAsiaTheme="majorEastAsia" w:hAnsiTheme="majorHAnsi" w:cstheme="majorBidi"/>
      <w:spacing w:val="-10"/>
      <w:kern w:val="28"/>
      <w:sz w:val="56"/>
      <w:szCs w:val="56"/>
      <w:lang w:eastAsia="ru-RU" w:bidi="ru-RU"/>
    </w:rPr>
  </w:style>
  <w:style w:type="paragraph" w:styleId="af6">
    <w:name w:val="No Spacing"/>
    <w:uiPriority w:val="1"/>
    <w:qFormat/>
    <w:pPr>
      <w:widowControl w:val="0"/>
    </w:pPr>
    <w:rPr>
      <w:rFonts w:ascii="Arial Unicode MS" w:eastAsia="Arial Unicode MS" w:hAnsi="Arial Unicode MS" w:cs="Arial Unicode MS"/>
      <w:color w:val="000000"/>
      <w:sz w:val="24"/>
      <w:szCs w:val="24"/>
      <w:lang w:bidi="ru-RU"/>
    </w:rPr>
  </w:style>
  <w:style w:type="paragraph" w:customStyle="1" w:styleId="ConsPlusNonformat">
    <w:name w:val="ConsPlusNonformat"/>
    <w:qFormat/>
    <w:pPr>
      <w:widowControl w:val="0"/>
      <w:autoSpaceDE w:val="0"/>
      <w:autoSpaceDN w:val="0"/>
    </w:pPr>
    <w:rPr>
      <w:rFonts w:ascii="Courier New" w:eastAsia="Times New Roman" w:hAnsi="Courier New" w:cs="Courier New"/>
    </w:rPr>
  </w:style>
  <w:style w:type="paragraph" w:customStyle="1" w:styleId="14">
    <w:name w:val="Рецензия1"/>
    <w:hidden/>
    <w:uiPriority w:val="99"/>
    <w:semiHidden/>
    <w:qFormat/>
    <w:rPr>
      <w:rFonts w:ascii="Arial Unicode MS" w:eastAsia="Arial Unicode MS" w:hAnsi="Arial Unicode MS" w:cs="Arial Unicode MS"/>
      <w:color w:val="000000"/>
      <w:sz w:val="24"/>
      <w:szCs w:val="24"/>
      <w:lang w:bidi="ru-RU"/>
    </w:rPr>
  </w:style>
  <w:style w:type="table" w:customStyle="1" w:styleId="15">
    <w:name w:val="Сетка таблицы1"/>
    <w:basedOn w:val="a1"/>
    <w:uiPriority w:val="59"/>
    <w:qFormat/>
    <w:rPr>
      <w:lang w:val="en-US"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uiPriority w:val="59"/>
    <w:qFormat/>
    <w:rPr>
      <w:lang w:val="en-US"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Сетка таблицы3"/>
    <w:basedOn w:val="a1"/>
    <w:uiPriority w:val="59"/>
    <w:rPr>
      <w:lang w:val="en-US"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D5289E"/>
    <w:rPr>
      <w:rFonts w:ascii="Arial Unicode MS" w:eastAsia="Arial Unicode MS" w:hAnsi="Arial Unicode MS" w:cs="Arial Unicode MS"/>
      <w:color w:val="000000"/>
      <w:sz w:val="24"/>
      <w:szCs w:val="24"/>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7894092@hartiya.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vaodogovor@hartiya.com" TargetMode="Externa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yperlink" Target="mailto:zayavka@hartiya.ru"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yperlink" Target="mailto:info@hartiya.com"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4E404C-DB96-41DC-AAE2-CBFF68EE3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9</Pages>
  <Words>4455</Words>
  <Characters>25400</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Силантьев Андрей Игоревич</dc:creator>
  <cp:lastModifiedBy>Титова Татьяна Вадимовна</cp:lastModifiedBy>
  <cp:revision>7</cp:revision>
  <dcterms:created xsi:type="dcterms:W3CDTF">2021-12-27T06:43:00Z</dcterms:created>
  <dcterms:modified xsi:type="dcterms:W3CDTF">2021-12-28T16:04:00Z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1049-11.2.0.10351</vt:lpwstr>
  </property>
  <property fmtid="{D5CDD505-2E9C-101B-9397-08002B2CF9AE}" pid="3" name="ICV">
    <vt:lpwstr>7E5FB3185828443680E64046C9FBC81B</vt:lpwstr>
  </property>
</Properties>
</file>